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CF8E9" w14:textId="20142955" w:rsidR="006248B1" w:rsidRPr="0049506D" w:rsidRDefault="00F838E2" w:rsidP="0049506D">
      <w:pPr>
        <w:jc w:val="center"/>
        <w:rPr>
          <w:rFonts w:ascii="Times New Roman" w:hAnsi="Times New Roman" w:cs="Times New Roman"/>
          <w:b/>
          <w:bCs/>
          <w:sz w:val="32"/>
          <w:szCs w:val="32"/>
        </w:rPr>
      </w:pPr>
      <w:commentRangeStart w:id="0"/>
      <w:r w:rsidRPr="007D3754">
        <w:rPr>
          <w:rFonts w:ascii="Times New Roman" w:hAnsi="Times New Roman" w:cs="Times New Roman"/>
          <w:b/>
          <w:bCs/>
          <w:sz w:val="32"/>
          <w:szCs w:val="32"/>
        </w:rPr>
        <w:t>Ko</w:t>
      </w:r>
      <w:commentRangeEnd w:id="0"/>
      <w:r w:rsidR="00CA2547">
        <w:rPr>
          <w:rStyle w:val="Kommentaariviide"/>
        </w:rPr>
        <w:commentReference w:id="0"/>
      </w:r>
      <w:r w:rsidRPr="007D3754">
        <w:rPr>
          <w:rFonts w:ascii="Times New Roman" w:hAnsi="Times New Roman" w:cs="Times New Roman"/>
          <w:b/>
          <w:bCs/>
          <w:sz w:val="32"/>
          <w:szCs w:val="32"/>
        </w:rPr>
        <w:t>gumispensionide seaduse</w:t>
      </w:r>
      <w:r w:rsidR="00355DE8">
        <w:rPr>
          <w:rFonts w:ascii="Times New Roman" w:hAnsi="Times New Roman" w:cs="Times New Roman"/>
          <w:b/>
          <w:bCs/>
          <w:sz w:val="32"/>
          <w:szCs w:val="32"/>
        </w:rPr>
        <w:t xml:space="preserve"> ja</w:t>
      </w:r>
      <w:r w:rsidR="00007B13">
        <w:rPr>
          <w:rFonts w:ascii="Times New Roman" w:hAnsi="Times New Roman" w:cs="Times New Roman"/>
          <w:b/>
          <w:bCs/>
          <w:sz w:val="32"/>
          <w:szCs w:val="32"/>
        </w:rPr>
        <w:t xml:space="preserve"> </w:t>
      </w:r>
      <w:r w:rsidR="0049506D">
        <w:rPr>
          <w:rFonts w:ascii="Times New Roman" w:hAnsi="Times New Roman" w:cs="Times New Roman"/>
          <w:b/>
          <w:bCs/>
          <w:sz w:val="32"/>
          <w:szCs w:val="32"/>
        </w:rPr>
        <w:t>teiste seaduste m</w:t>
      </w:r>
      <w:r w:rsidRPr="007D3754">
        <w:rPr>
          <w:rFonts w:ascii="Times New Roman" w:hAnsi="Times New Roman" w:cs="Times New Roman"/>
          <w:b/>
          <w:bCs/>
          <w:sz w:val="32"/>
          <w:szCs w:val="32"/>
        </w:rPr>
        <w:t>uutmise seadus</w:t>
      </w:r>
    </w:p>
    <w:p w14:paraId="3F44F86A" w14:textId="56CE4770" w:rsidR="000D3859" w:rsidRDefault="000D3859" w:rsidP="007D3754">
      <w:pPr>
        <w:spacing w:after="0" w:line="240" w:lineRule="auto"/>
        <w:rPr>
          <w:rFonts w:ascii="Times New Roman" w:hAnsi="Times New Roman" w:cs="Times New Roman"/>
          <w:b/>
          <w:bCs/>
          <w:sz w:val="24"/>
          <w:szCs w:val="24"/>
        </w:rPr>
      </w:pPr>
    </w:p>
    <w:p w14:paraId="2FE8FC8F" w14:textId="6BC27A2C" w:rsidR="00E34CEE" w:rsidRPr="00E34CEE" w:rsidRDefault="00E34CEE" w:rsidP="00BC1D5A">
      <w:pPr>
        <w:spacing w:after="0" w:line="240" w:lineRule="auto"/>
        <w:rPr>
          <w:rFonts w:ascii="Times New Roman" w:hAnsi="Times New Roman" w:cs="Times New Roman"/>
          <w:b/>
          <w:bCs/>
          <w:sz w:val="24"/>
          <w:szCs w:val="24"/>
        </w:rPr>
      </w:pPr>
      <w:r w:rsidRPr="00E34CEE">
        <w:rPr>
          <w:rFonts w:ascii="Times New Roman" w:hAnsi="Times New Roman" w:cs="Times New Roman"/>
          <w:b/>
          <w:bCs/>
          <w:sz w:val="24"/>
          <w:szCs w:val="24"/>
        </w:rPr>
        <w:t>§ 1. Kogumispensionide seaduse muutmine</w:t>
      </w:r>
    </w:p>
    <w:p w14:paraId="7AD0BB1E" w14:textId="1FDEE018" w:rsidR="00E34CEE" w:rsidRDefault="00E34CEE" w:rsidP="00BC1D5A">
      <w:pPr>
        <w:spacing w:after="0" w:line="240" w:lineRule="auto"/>
        <w:rPr>
          <w:rFonts w:ascii="Times New Roman" w:hAnsi="Times New Roman" w:cs="Times New Roman"/>
          <w:sz w:val="24"/>
          <w:szCs w:val="24"/>
        </w:rPr>
      </w:pPr>
      <w:r>
        <w:rPr>
          <w:rFonts w:ascii="Times New Roman" w:hAnsi="Times New Roman" w:cs="Times New Roman"/>
          <w:sz w:val="24"/>
          <w:szCs w:val="24"/>
        </w:rPr>
        <w:t>Kogumispensionide seaduses tehakse järgmised muudatused:</w:t>
      </w:r>
    </w:p>
    <w:p w14:paraId="4BB6A44A" w14:textId="08934F91" w:rsidR="00007B13" w:rsidRPr="00007B13" w:rsidRDefault="00E34CEE" w:rsidP="00BC1D5A">
      <w:pPr>
        <w:spacing w:after="0" w:line="240" w:lineRule="auto"/>
        <w:rPr>
          <w:rFonts w:ascii="Times New Roman" w:hAnsi="Times New Roman" w:cs="Times New Roman"/>
          <w:sz w:val="24"/>
          <w:szCs w:val="24"/>
        </w:rPr>
      </w:pPr>
      <w:r w:rsidRPr="0071103D">
        <w:rPr>
          <w:rFonts w:ascii="Times New Roman" w:hAnsi="Times New Roman" w:cs="Times New Roman"/>
          <w:b/>
          <w:bCs/>
          <w:sz w:val="24"/>
          <w:szCs w:val="24"/>
        </w:rPr>
        <w:t>1)</w:t>
      </w:r>
      <w:r>
        <w:rPr>
          <w:rFonts w:ascii="Times New Roman" w:hAnsi="Times New Roman" w:cs="Times New Roman"/>
          <w:sz w:val="24"/>
          <w:szCs w:val="24"/>
        </w:rPr>
        <w:t xml:space="preserve"> </w:t>
      </w:r>
      <w:bookmarkStart w:id="1" w:name="_Hlk100063614"/>
      <w:r w:rsidR="00007B13" w:rsidRPr="00007B13">
        <w:rPr>
          <w:rFonts w:ascii="Times New Roman" w:hAnsi="Times New Roman" w:cs="Times New Roman"/>
          <w:sz w:val="24"/>
          <w:szCs w:val="24"/>
        </w:rPr>
        <w:t>paragrahvi 3</w:t>
      </w:r>
      <w:r w:rsidR="00007B13" w:rsidRPr="00007B13">
        <w:rPr>
          <w:rFonts w:ascii="Times New Roman" w:hAnsi="Times New Roman" w:cs="Times New Roman"/>
          <w:sz w:val="24"/>
          <w:szCs w:val="24"/>
          <w:vertAlign w:val="superscript"/>
        </w:rPr>
        <w:t>1</w:t>
      </w:r>
      <w:r w:rsidR="00007B13" w:rsidRPr="00007B13">
        <w:rPr>
          <w:rFonts w:ascii="Times New Roman" w:hAnsi="Times New Roman" w:cs="Times New Roman"/>
          <w:sz w:val="24"/>
          <w:szCs w:val="24"/>
        </w:rPr>
        <w:t xml:space="preserve"> lõige 7 muudetakse ja sõnastatakse järgmiselt:</w:t>
      </w:r>
    </w:p>
    <w:p w14:paraId="4C654390" w14:textId="5F597D66" w:rsidR="00C75A8D"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„(7) Pensioni investeerimiskonto ja finantsvaraga seotud tasud ja kulud makstakse pensioni investeerimiskontol olevast rahast. Kui pensioni investeerimiskontol ei ole raha nimetatud tasude ja kulude maksmiseks, on krediidiasutusel õigus lubada puuduoleva summa ulatuses pensioni investeerimiskonto jääki ületada ning arvestada sellelt viivitusintressi, kasutada selleks pensioni investeerimiskonto kaudu soetatud finantsvara võõrandamist, sealhulgas finantsvara soetamisel sõlmitud lepingu lõpetamist, või realiseerid</w:t>
      </w:r>
      <w:r w:rsidR="000A0224">
        <w:rPr>
          <w:rFonts w:ascii="Times New Roman" w:hAnsi="Times New Roman" w:cs="Times New Roman"/>
          <w:sz w:val="24"/>
          <w:szCs w:val="24"/>
        </w:rPr>
        <w:t>a</w:t>
      </w:r>
      <w:r w:rsidRPr="00007B13">
        <w:rPr>
          <w:rFonts w:ascii="Times New Roman" w:hAnsi="Times New Roman" w:cs="Times New Roman"/>
          <w:sz w:val="24"/>
          <w:szCs w:val="24"/>
        </w:rPr>
        <w:t xml:space="preserve"> muul viisil finantsvarast tulenev väärtus.</w:t>
      </w:r>
      <w:r w:rsidR="00C75A8D">
        <w:rPr>
          <w:rFonts w:ascii="Times New Roman" w:hAnsi="Times New Roman" w:cs="Times New Roman"/>
          <w:sz w:val="24"/>
          <w:szCs w:val="24"/>
        </w:rPr>
        <w:t>“;</w:t>
      </w:r>
    </w:p>
    <w:p w14:paraId="004EF5F8" w14:textId="77777777" w:rsidR="00C75A8D" w:rsidRDefault="00C75A8D" w:rsidP="00BC1D5A">
      <w:pPr>
        <w:spacing w:after="0" w:line="240" w:lineRule="auto"/>
        <w:jc w:val="both"/>
        <w:rPr>
          <w:rFonts w:ascii="Times New Roman" w:hAnsi="Times New Roman" w:cs="Times New Roman"/>
          <w:sz w:val="24"/>
          <w:szCs w:val="24"/>
        </w:rPr>
      </w:pPr>
    </w:p>
    <w:p w14:paraId="0F207434" w14:textId="77777777" w:rsidR="00C75A8D" w:rsidRDefault="00C75A8D" w:rsidP="00BC1D5A">
      <w:pPr>
        <w:spacing w:after="0" w:line="240" w:lineRule="auto"/>
        <w:jc w:val="both"/>
        <w:rPr>
          <w:rFonts w:ascii="Times New Roman" w:hAnsi="Times New Roman" w:cs="Times New Roman"/>
          <w:sz w:val="24"/>
          <w:szCs w:val="24"/>
        </w:rPr>
      </w:pPr>
      <w:r w:rsidRPr="00C75A8D">
        <w:rPr>
          <w:rFonts w:ascii="Times New Roman" w:hAnsi="Times New Roman" w:cs="Times New Roman"/>
          <w:b/>
          <w:bCs/>
          <w:sz w:val="24"/>
          <w:szCs w:val="24"/>
        </w:rPr>
        <w:t>2)</w:t>
      </w:r>
      <w:r>
        <w:rPr>
          <w:rFonts w:ascii="Times New Roman" w:hAnsi="Times New Roman" w:cs="Times New Roman"/>
          <w:sz w:val="24"/>
          <w:szCs w:val="24"/>
        </w:rPr>
        <w:t xml:space="preserve"> paragrahvi 3</w:t>
      </w:r>
      <w:r>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lõikega 7</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38C97700" w14:textId="39906D1D" w:rsidR="00007B13" w:rsidRDefault="00C75A8D"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vertAlign w:val="superscript"/>
        </w:rPr>
        <w:t>1</w:t>
      </w:r>
      <w:r>
        <w:rPr>
          <w:rFonts w:ascii="Times New Roman" w:hAnsi="Times New Roman" w:cs="Times New Roman"/>
          <w:sz w:val="24"/>
          <w:szCs w:val="24"/>
        </w:rPr>
        <w:t>)</w:t>
      </w:r>
      <w:r w:rsidR="00007B13" w:rsidRPr="00007B13">
        <w:rPr>
          <w:rFonts w:ascii="Times New Roman" w:hAnsi="Times New Roman" w:cs="Times New Roman"/>
          <w:sz w:val="24"/>
          <w:szCs w:val="24"/>
        </w:rPr>
        <w:t xml:space="preserve"> Kui käesoleva</w:t>
      </w:r>
      <w:r>
        <w:rPr>
          <w:rFonts w:ascii="Times New Roman" w:hAnsi="Times New Roman" w:cs="Times New Roman"/>
          <w:sz w:val="24"/>
          <w:szCs w:val="24"/>
        </w:rPr>
        <w:t xml:space="preserve"> paragrahvi</w:t>
      </w:r>
      <w:r w:rsidR="00007B13" w:rsidRPr="00007B13">
        <w:rPr>
          <w:rFonts w:ascii="Times New Roman" w:hAnsi="Times New Roman" w:cs="Times New Roman"/>
          <w:sz w:val="24"/>
          <w:szCs w:val="24"/>
        </w:rPr>
        <w:t xml:space="preserve"> </w:t>
      </w:r>
      <w:r w:rsidR="00FB40E3">
        <w:rPr>
          <w:rFonts w:ascii="Times New Roman" w:hAnsi="Times New Roman" w:cs="Times New Roman"/>
          <w:sz w:val="24"/>
          <w:szCs w:val="24"/>
        </w:rPr>
        <w:t>lõikes</w:t>
      </w:r>
      <w:r>
        <w:rPr>
          <w:rFonts w:ascii="Times New Roman" w:hAnsi="Times New Roman" w:cs="Times New Roman"/>
          <w:sz w:val="24"/>
          <w:szCs w:val="24"/>
        </w:rPr>
        <w:t xml:space="preserve"> 7</w:t>
      </w:r>
      <w:r w:rsidR="00007B13" w:rsidRPr="00007B13">
        <w:rPr>
          <w:rFonts w:ascii="Times New Roman" w:hAnsi="Times New Roman" w:cs="Times New Roman"/>
          <w:sz w:val="24"/>
          <w:szCs w:val="24"/>
        </w:rPr>
        <w:t xml:space="preserve"> sätestatud meetme</w:t>
      </w:r>
      <w:ins w:id="2" w:author="Mari Koik" w:date="2024-05-31T12:10:00Z">
        <w:r w:rsidR="00056A3C">
          <w:rPr>
            <w:rFonts w:ascii="Times New Roman" w:hAnsi="Times New Roman" w:cs="Times New Roman"/>
            <w:sz w:val="24"/>
            <w:szCs w:val="24"/>
          </w:rPr>
          <w:t>i</w:t>
        </w:r>
      </w:ins>
      <w:r w:rsidR="00007B13" w:rsidRPr="00007B13">
        <w:rPr>
          <w:rFonts w:ascii="Times New Roman" w:hAnsi="Times New Roman" w:cs="Times New Roman"/>
          <w:sz w:val="24"/>
          <w:szCs w:val="24"/>
        </w:rPr>
        <w:t xml:space="preserve">d ei </w:t>
      </w:r>
      <w:del w:id="3" w:author="Mari Koik" w:date="2024-05-31T12:10:00Z">
        <w:r w:rsidR="00007B13" w:rsidRPr="00007B13" w:rsidDel="00056A3C">
          <w:rPr>
            <w:rFonts w:ascii="Times New Roman" w:hAnsi="Times New Roman" w:cs="Times New Roman"/>
            <w:sz w:val="24"/>
            <w:szCs w:val="24"/>
          </w:rPr>
          <w:delText xml:space="preserve">ole </w:delText>
        </w:r>
      </w:del>
      <w:ins w:id="4" w:author="Mari Koik" w:date="2024-05-31T12:10:00Z">
        <w:r w:rsidR="00056A3C">
          <w:rPr>
            <w:rFonts w:ascii="Times New Roman" w:hAnsi="Times New Roman" w:cs="Times New Roman"/>
            <w:sz w:val="24"/>
            <w:szCs w:val="24"/>
          </w:rPr>
          <w:t>saa</w:t>
        </w:r>
        <w:r w:rsidR="00056A3C" w:rsidRPr="00007B13">
          <w:rPr>
            <w:rFonts w:ascii="Times New Roman" w:hAnsi="Times New Roman" w:cs="Times New Roman"/>
            <w:sz w:val="24"/>
            <w:szCs w:val="24"/>
          </w:rPr>
          <w:t xml:space="preserve"> </w:t>
        </w:r>
      </w:ins>
      <w:del w:id="5" w:author="Mari Koik" w:date="2024-05-31T12:11:00Z">
        <w:r w:rsidR="00007B13" w:rsidRPr="00007B13" w:rsidDel="00056A3C">
          <w:rPr>
            <w:rFonts w:ascii="Times New Roman" w:hAnsi="Times New Roman" w:cs="Times New Roman"/>
            <w:sz w:val="24"/>
            <w:szCs w:val="24"/>
          </w:rPr>
          <w:delText>rakendatavad</w:delText>
        </w:r>
      </w:del>
      <w:ins w:id="6" w:author="Mari Koik" w:date="2024-05-31T12:11:00Z">
        <w:r w:rsidR="00056A3C" w:rsidRPr="00007B13">
          <w:rPr>
            <w:rFonts w:ascii="Times New Roman" w:hAnsi="Times New Roman" w:cs="Times New Roman"/>
            <w:sz w:val="24"/>
            <w:szCs w:val="24"/>
          </w:rPr>
          <w:t>rakenda</w:t>
        </w:r>
        <w:r w:rsidR="00056A3C">
          <w:rPr>
            <w:rFonts w:ascii="Times New Roman" w:hAnsi="Times New Roman" w:cs="Times New Roman"/>
            <w:sz w:val="24"/>
            <w:szCs w:val="24"/>
          </w:rPr>
          <w:t>da</w:t>
        </w:r>
      </w:ins>
      <w:r w:rsidR="00007B13" w:rsidRPr="00007B13">
        <w:rPr>
          <w:rFonts w:ascii="Times New Roman" w:hAnsi="Times New Roman" w:cs="Times New Roman"/>
          <w:sz w:val="24"/>
          <w:szCs w:val="24"/>
        </w:rPr>
        <w:t>, on krediidiasutusel õigus katta pensioni investeerimiskonto ja finantsvaraga seotud tasusid ja kulusid, sealhulgas viivitusintressi</w:t>
      </w:r>
      <w:r w:rsidR="0076075A">
        <w:rPr>
          <w:rFonts w:ascii="Times New Roman" w:hAnsi="Times New Roman" w:cs="Times New Roman"/>
          <w:sz w:val="24"/>
          <w:szCs w:val="24"/>
        </w:rPr>
        <w:t>,</w:t>
      </w:r>
      <w:r w:rsidR="00007B13" w:rsidRPr="00007B13">
        <w:rPr>
          <w:rFonts w:ascii="Times New Roman" w:hAnsi="Times New Roman" w:cs="Times New Roman"/>
          <w:sz w:val="24"/>
          <w:szCs w:val="24"/>
        </w:rPr>
        <w:t xml:space="preserve"> isiku samas krediidiasutuses oleval muul pangakontol oleva raha arvelt.“;</w:t>
      </w:r>
    </w:p>
    <w:p w14:paraId="7F2A1603" w14:textId="77777777" w:rsidR="00411951" w:rsidRDefault="00411951" w:rsidP="00BC1D5A">
      <w:pPr>
        <w:spacing w:after="0" w:line="240" w:lineRule="auto"/>
        <w:jc w:val="both"/>
        <w:rPr>
          <w:rFonts w:ascii="Times New Roman" w:hAnsi="Times New Roman" w:cs="Times New Roman"/>
          <w:b/>
          <w:bCs/>
          <w:sz w:val="24"/>
          <w:szCs w:val="24"/>
        </w:rPr>
      </w:pPr>
    </w:p>
    <w:p w14:paraId="098A33FA" w14:textId="1861E8BB" w:rsidR="002E1C33" w:rsidRDefault="002E1C33" w:rsidP="00BC1D5A">
      <w:pPr>
        <w:spacing w:after="0" w:line="240" w:lineRule="auto"/>
        <w:jc w:val="both"/>
        <w:rPr>
          <w:rFonts w:ascii="Times New Roman" w:hAnsi="Times New Roman" w:cs="Times New Roman"/>
          <w:sz w:val="24"/>
          <w:szCs w:val="24"/>
        </w:rPr>
      </w:pPr>
      <w:r w:rsidRPr="00411951">
        <w:rPr>
          <w:rFonts w:ascii="Times New Roman" w:hAnsi="Times New Roman" w:cs="Times New Roman"/>
          <w:b/>
          <w:bCs/>
          <w:sz w:val="24"/>
          <w:szCs w:val="24"/>
        </w:rPr>
        <w:t>3)</w:t>
      </w:r>
      <w:r>
        <w:rPr>
          <w:rFonts w:ascii="Times New Roman" w:hAnsi="Times New Roman" w:cs="Times New Roman"/>
          <w:sz w:val="24"/>
          <w:szCs w:val="24"/>
        </w:rPr>
        <w:t xml:space="preserve"> paragrahvi 17</w:t>
      </w:r>
      <w:r>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lõikega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7CCBC0F3" w14:textId="69D6EC9D" w:rsidR="00CC1A33" w:rsidRPr="00D93C4F" w:rsidRDefault="002E1C33" w:rsidP="00BC1D5A">
      <w:pPr>
        <w:spacing w:after="0" w:line="240" w:lineRule="auto"/>
        <w:jc w:val="both"/>
        <w:rPr>
          <w:rFonts w:ascii="Times New Roman" w:hAnsi="Times New Roman" w:cs="Times New Roman"/>
          <w:i/>
          <w:iCs/>
          <w:color w:val="FF0000"/>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1</w:t>
      </w:r>
      <w:r>
        <w:rPr>
          <w:rFonts w:ascii="Times New Roman" w:hAnsi="Times New Roman" w:cs="Times New Roman"/>
          <w:sz w:val="24"/>
          <w:szCs w:val="24"/>
        </w:rPr>
        <w:t>)</w:t>
      </w:r>
      <w:r w:rsidR="00AE0B55">
        <w:rPr>
          <w:rFonts w:ascii="Times New Roman" w:hAnsi="Times New Roman" w:cs="Times New Roman"/>
          <w:sz w:val="24"/>
          <w:szCs w:val="24"/>
        </w:rPr>
        <w:t xml:space="preserve"> </w:t>
      </w:r>
      <w:bookmarkStart w:id="7" w:name="_Hlk165624627"/>
      <w:r w:rsidR="00AE0B55">
        <w:rPr>
          <w:rFonts w:ascii="Times New Roman" w:hAnsi="Times New Roman" w:cs="Times New Roman"/>
          <w:sz w:val="24"/>
          <w:szCs w:val="24"/>
        </w:rPr>
        <w:t>Kui</w:t>
      </w:r>
      <w:r w:rsidR="007102B8">
        <w:rPr>
          <w:rFonts w:ascii="Times New Roman" w:hAnsi="Times New Roman" w:cs="Times New Roman"/>
          <w:sz w:val="24"/>
          <w:szCs w:val="24"/>
        </w:rPr>
        <w:t xml:space="preserve"> </w:t>
      </w:r>
      <w:del w:id="8" w:author="Mari Koik" w:date="2024-05-31T12:11:00Z">
        <w:r w:rsidR="007102B8" w:rsidDel="00056A3C">
          <w:rPr>
            <w:rFonts w:ascii="Times New Roman" w:hAnsi="Times New Roman" w:cs="Times New Roman"/>
            <w:sz w:val="24"/>
            <w:szCs w:val="24"/>
          </w:rPr>
          <w:delText xml:space="preserve">väärtpaberiga </w:delText>
        </w:r>
        <w:r w:rsidR="007102B8" w:rsidRPr="007102B8" w:rsidDel="00056A3C">
          <w:rPr>
            <w:rFonts w:ascii="Times New Roman" w:hAnsi="Times New Roman" w:cs="Times New Roman"/>
            <w:sz w:val="24"/>
            <w:szCs w:val="24"/>
          </w:rPr>
          <w:delText>kauplemi</w:delText>
        </w:r>
        <w:r w:rsidR="007102B8" w:rsidDel="00056A3C">
          <w:rPr>
            <w:rFonts w:ascii="Times New Roman" w:hAnsi="Times New Roman" w:cs="Times New Roman"/>
            <w:sz w:val="24"/>
            <w:szCs w:val="24"/>
          </w:rPr>
          <w:delText>n</w:delText>
        </w:r>
        <w:r w:rsidR="007102B8" w:rsidRPr="007102B8" w:rsidDel="00056A3C">
          <w:rPr>
            <w:rFonts w:ascii="Times New Roman" w:hAnsi="Times New Roman" w:cs="Times New Roman"/>
            <w:sz w:val="24"/>
            <w:szCs w:val="24"/>
          </w:rPr>
          <w:delText xml:space="preserve">e </w:delText>
        </w:r>
        <w:r w:rsidR="007102B8" w:rsidDel="00056A3C">
          <w:rPr>
            <w:rFonts w:ascii="Times New Roman" w:hAnsi="Times New Roman" w:cs="Times New Roman"/>
            <w:sz w:val="24"/>
            <w:szCs w:val="24"/>
          </w:rPr>
          <w:delText xml:space="preserve">on </w:delText>
        </w:r>
      </w:del>
      <w:r w:rsidR="007102B8" w:rsidRPr="007102B8">
        <w:rPr>
          <w:rFonts w:ascii="Times New Roman" w:hAnsi="Times New Roman" w:cs="Times New Roman"/>
          <w:sz w:val="24"/>
          <w:szCs w:val="24"/>
        </w:rPr>
        <w:t xml:space="preserve">väärtpaberituru seaduse §-s 3 </w:t>
      </w:r>
      <w:del w:id="9" w:author="Mari Koik" w:date="2024-06-03T11:00:00Z">
        <w:r w:rsidR="007102B8" w:rsidRPr="007102B8" w:rsidDel="00127FD7">
          <w:rPr>
            <w:rFonts w:ascii="Times New Roman" w:hAnsi="Times New Roman" w:cs="Times New Roman"/>
            <w:sz w:val="24"/>
            <w:szCs w:val="24"/>
          </w:rPr>
          <w:delText xml:space="preserve">nimetatud </w:delText>
        </w:r>
      </w:del>
      <w:ins w:id="10" w:author="Mari Koik" w:date="2024-06-03T11:00:00Z">
        <w:r w:rsidR="00127FD7">
          <w:rPr>
            <w:rFonts w:ascii="Times New Roman" w:hAnsi="Times New Roman" w:cs="Times New Roman"/>
            <w:sz w:val="24"/>
            <w:szCs w:val="24"/>
          </w:rPr>
          <w:t>määratle</w:t>
        </w:r>
        <w:r w:rsidR="00127FD7" w:rsidRPr="007102B8">
          <w:rPr>
            <w:rFonts w:ascii="Times New Roman" w:hAnsi="Times New Roman" w:cs="Times New Roman"/>
            <w:sz w:val="24"/>
            <w:szCs w:val="24"/>
          </w:rPr>
          <w:t xml:space="preserve">tud </w:t>
        </w:r>
      </w:ins>
      <w:r w:rsidR="007102B8" w:rsidRPr="007102B8">
        <w:rPr>
          <w:rFonts w:ascii="Times New Roman" w:hAnsi="Times New Roman" w:cs="Times New Roman"/>
          <w:sz w:val="24"/>
          <w:szCs w:val="24"/>
        </w:rPr>
        <w:t>kauplemiskoh</w:t>
      </w:r>
      <w:ins w:id="11" w:author="Mari Koik" w:date="2024-05-31T12:11:00Z">
        <w:r w:rsidR="00056A3C">
          <w:rPr>
            <w:rFonts w:ascii="Times New Roman" w:hAnsi="Times New Roman" w:cs="Times New Roman"/>
            <w:sz w:val="24"/>
            <w:szCs w:val="24"/>
          </w:rPr>
          <w:t>t o</w:t>
        </w:r>
      </w:ins>
      <w:ins w:id="12" w:author="Mari Koik" w:date="2024-06-03T10:25:00Z">
        <w:r w:rsidR="00BC7665">
          <w:rPr>
            <w:rFonts w:ascii="Times New Roman" w:hAnsi="Times New Roman" w:cs="Times New Roman"/>
            <w:sz w:val="24"/>
            <w:szCs w:val="24"/>
          </w:rPr>
          <w:t>n</w:t>
        </w:r>
      </w:ins>
      <w:del w:id="13" w:author="Mari Koik" w:date="2024-05-31T12:11:00Z">
        <w:r w:rsidR="007102B8" w:rsidRPr="007102B8" w:rsidDel="00056A3C">
          <w:rPr>
            <w:rFonts w:ascii="Times New Roman" w:hAnsi="Times New Roman" w:cs="Times New Roman"/>
            <w:sz w:val="24"/>
            <w:szCs w:val="24"/>
          </w:rPr>
          <w:delText>a p</w:delText>
        </w:r>
      </w:del>
      <w:del w:id="14" w:author="Mari Koik" w:date="2024-05-31T12:12:00Z">
        <w:r w:rsidR="007102B8" w:rsidRPr="007102B8" w:rsidDel="00056A3C">
          <w:rPr>
            <w:rFonts w:ascii="Times New Roman" w:hAnsi="Times New Roman" w:cs="Times New Roman"/>
            <w:sz w:val="24"/>
            <w:szCs w:val="24"/>
          </w:rPr>
          <w:delText>oolt</w:delText>
        </w:r>
      </w:del>
      <w:r w:rsidR="007102B8">
        <w:rPr>
          <w:rFonts w:ascii="Times New Roman" w:hAnsi="Times New Roman" w:cs="Times New Roman"/>
          <w:sz w:val="24"/>
          <w:szCs w:val="24"/>
        </w:rPr>
        <w:t xml:space="preserve"> </w:t>
      </w:r>
      <w:del w:id="15" w:author="Mari Koik" w:date="2024-05-31T12:12:00Z">
        <w:r w:rsidR="007102B8" w:rsidDel="00056A3C">
          <w:rPr>
            <w:rFonts w:ascii="Times New Roman" w:hAnsi="Times New Roman" w:cs="Times New Roman"/>
            <w:sz w:val="24"/>
            <w:szCs w:val="24"/>
          </w:rPr>
          <w:delText xml:space="preserve">lõpetatud </w:delText>
        </w:r>
      </w:del>
      <w:ins w:id="16" w:author="Mari Koik" w:date="2024-05-31T12:11:00Z">
        <w:r w:rsidR="00056A3C">
          <w:rPr>
            <w:rFonts w:ascii="Times New Roman" w:hAnsi="Times New Roman" w:cs="Times New Roman"/>
            <w:sz w:val="24"/>
            <w:szCs w:val="24"/>
          </w:rPr>
          <w:t xml:space="preserve">väärtpaberiga </w:t>
        </w:r>
        <w:r w:rsidR="00056A3C" w:rsidRPr="007102B8">
          <w:rPr>
            <w:rFonts w:ascii="Times New Roman" w:hAnsi="Times New Roman" w:cs="Times New Roman"/>
            <w:sz w:val="24"/>
            <w:szCs w:val="24"/>
          </w:rPr>
          <w:t>kauplemi</w:t>
        </w:r>
      </w:ins>
      <w:ins w:id="17" w:author="Mari Koik" w:date="2024-05-31T12:12:00Z">
        <w:r w:rsidR="00056A3C">
          <w:rPr>
            <w:rFonts w:ascii="Times New Roman" w:hAnsi="Times New Roman" w:cs="Times New Roman"/>
            <w:sz w:val="24"/>
            <w:szCs w:val="24"/>
          </w:rPr>
          <w:t>s</w:t>
        </w:r>
      </w:ins>
      <w:ins w:id="18" w:author="Mari Koik" w:date="2024-05-31T12:11:00Z">
        <w:r w:rsidR="00056A3C" w:rsidRPr="007102B8">
          <w:rPr>
            <w:rFonts w:ascii="Times New Roman" w:hAnsi="Times New Roman" w:cs="Times New Roman"/>
            <w:sz w:val="24"/>
            <w:szCs w:val="24"/>
          </w:rPr>
          <w:t xml:space="preserve">e </w:t>
        </w:r>
      </w:ins>
      <w:ins w:id="19" w:author="Mari Koik" w:date="2024-05-31T12:12:00Z">
        <w:r w:rsidR="00056A3C">
          <w:rPr>
            <w:rFonts w:ascii="Times New Roman" w:hAnsi="Times New Roman" w:cs="Times New Roman"/>
            <w:sz w:val="24"/>
            <w:szCs w:val="24"/>
          </w:rPr>
          <w:t xml:space="preserve">lõpetanud </w:t>
        </w:r>
      </w:ins>
      <w:r w:rsidR="007102B8">
        <w:rPr>
          <w:rFonts w:ascii="Times New Roman" w:hAnsi="Times New Roman" w:cs="Times New Roman"/>
          <w:sz w:val="24"/>
          <w:szCs w:val="24"/>
        </w:rPr>
        <w:t>või</w:t>
      </w:r>
      <w:r w:rsidR="00AE0B55">
        <w:rPr>
          <w:rFonts w:ascii="Times New Roman" w:hAnsi="Times New Roman" w:cs="Times New Roman"/>
          <w:sz w:val="24"/>
          <w:szCs w:val="24"/>
        </w:rPr>
        <w:t xml:space="preserve"> käesoleva seaduse § 52</w:t>
      </w:r>
      <w:r w:rsidR="00AE0B55">
        <w:rPr>
          <w:rFonts w:ascii="Times New Roman" w:hAnsi="Times New Roman" w:cs="Times New Roman"/>
          <w:sz w:val="24"/>
          <w:szCs w:val="24"/>
          <w:vertAlign w:val="superscript"/>
        </w:rPr>
        <w:t>6</w:t>
      </w:r>
      <w:r w:rsidR="00AE0B55">
        <w:rPr>
          <w:rFonts w:ascii="Times New Roman" w:hAnsi="Times New Roman" w:cs="Times New Roman"/>
          <w:sz w:val="24"/>
          <w:szCs w:val="24"/>
        </w:rPr>
        <w:t xml:space="preserve"> lõikes 6 sätestatud menetluse või režiimi lõppemise järel ei ole </w:t>
      </w:r>
      <w:r w:rsidR="00411951" w:rsidRPr="00411951">
        <w:rPr>
          <w:rFonts w:ascii="Times New Roman" w:hAnsi="Times New Roman" w:cs="Times New Roman"/>
          <w:sz w:val="24"/>
          <w:szCs w:val="24"/>
        </w:rPr>
        <w:t xml:space="preserve">pensioni investeerimiskonto kaudu soetatud </w:t>
      </w:r>
      <w:r w:rsidR="00AE0B55">
        <w:rPr>
          <w:rFonts w:ascii="Times New Roman" w:hAnsi="Times New Roman" w:cs="Times New Roman"/>
          <w:sz w:val="24"/>
          <w:szCs w:val="24"/>
        </w:rPr>
        <w:t>väärtpaberite</w:t>
      </w:r>
      <w:r w:rsidR="00411951" w:rsidRPr="00411951">
        <w:rPr>
          <w:rFonts w:ascii="Times New Roman" w:hAnsi="Times New Roman" w:cs="Times New Roman"/>
          <w:sz w:val="24"/>
          <w:szCs w:val="24"/>
        </w:rPr>
        <w:t xml:space="preserve"> võõrandamine</w:t>
      </w:r>
      <w:r w:rsidR="00AE0B55">
        <w:rPr>
          <w:rFonts w:ascii="Times New Roman" w:hAnsi="Times New Roman" w:cs="Times New Roman"/>
          <w:sz w:val="24"/>
          <w:szCs w:val="24"/>
        </w:rPr>
        <w:t xml:space="preserve"> endiselt võimalik</w:t>
      </w:r>
      <w:r w:rsidR="00FD0240">
        <w:rPr>
          <w:rFonts w:ascii="Times New Roman" w:hAnsi="Times New Roman" w:cs="Times New Roman"/>
          <w:sz w:val="24"/>
          <w:szCs w:val="24"/>
        </w:rPr>
        <w:t>,</w:t>
      </w:r>
      <w:r w:rsidR="00AE0B55">
        <w:rPr>
          <w:rFonts w:ascii="Times New Roman" w:hAnsi="Times New Roman" w:cs="Times New Roman"/>
          <w:sz w:val="24"/>
          <w:szCs w:val="24"/>
        </w:rPr>
        <w:t xml:space="preserve"> on </w:t>
      </w:r>
      <w:ins w:id="20" w:author="Mari Koik" w:date="2024-06-03T11:07:00Z">
        <w:r w:rsidR="00127FD7">
          <w:rPr>
            <w:rFonts w:ascii="Times New Roman" w:hAnsi="Times New Roman" w:cs="Times New Roman"/>
            <w:sz w:val="24"/>
            <w:szCs w:val="24"/>
          </w:rPr>
          <w:t xml:space="preserve">lubatud </w:t>
        </w:r>
      </w:ins>
      <w:r w:rsidR="00AE0B55">
        <w:rPr>
          <w:rFonts w:ascii="Times New Roman" w:hAnsi="Times New Roman" w:cs="Times New Roman"/>
          <w:sz w:val="24"/>
          <w:szCs w:val="24"/>
        </w:rPr>
        <w:t>pensioni investeerimiskonto sulgemiseks</w:t>
      </w:r>
      <w:del w:id="21" w:author="Mari Koik" w:date="2024-06-03T11:01:00Z">
        <w:r w:rsidR="00AE0B55" w:rsidDel="00127FD7">
          <w:rPr>
            <w:rFonts w:ascii="Times New Roman" w:hAnsi="Times New Roman" w:cs="Times New Roman"/>
            <w:sz w:val="24"/>
            <w:szCs w:val="24"/>
          </w:rPr>
          <w:delText xml:space="preserve"> lubatud</w:delText>
        </w:r>
      </w:del>
      <w:r w:rsidR="00AE0B55">
        <w:rPr>
          <w:rFonts w:ascii="Times New Roman" w:hAnsi="Times New Roman" w:cs="Times New Roman"/>
          <w:sz w:val="24"/>
          <w:szCs w:val="24"/>
        </w:rPr>
        <w:t xml:space="preserve"> </w:t>
      </w:r>
      <w:del w:id="22" w:author="Mari Koik" w:date="2024-06-03T11:02:00Z">
        <w:r w:rsidR="00AE0B55" w:rsidDel="00127FD7">
          <w:rPr>
            <w:rFonts w:ascii="Times New Roman" w:hAnsi="Times New Roman" w:cs="Times New Roman"/>
            <w:sz w:val="24"/>
            <w:szCs w:val="24"/>
          </w:rPr>
          <w:delText xml:space="preserve">nimetatud </w:delText>
        </w:r>
      </w:del>
      <w:r w:rsidR="00AE0B55">
        <w:rPr>
          <w:rFonts w:ascii="Times New Roman" w:hAnsi="Times New Roman" w:cs="Times New Roman"/>
          <w:sz w:val="24"/>
          <w:szCs w:val="24"/>
        </w:rPr>
        <w:t xml:space="preserve">väärtpaberid ümber registreerida </w:t>
      </w:r>
      <w:r w:rsidR="00F67C2C">
        <w:rPr>
          <w:rFonts w:ascii="Times New Roman" w:hAnsi="Times New Roman" w:cs="Times New Roman"/>
          <w:sz w:val="24"/>
          <w:szCs w:val="24"/>
        </w:rPr>
        <w:t xml:space="preserve">pensioni investeerimiskontoga seotud väärtpaberikontolt isiku </w:t>
      </w:r>
      <w:ins w:id="23" w:author="Mari Koik" w:date="2024-06-03T11:04:00Z">
        <w:r w:rsidR="00127FD7">
          <w:rPr>
            <w:rFonts w:ascii="Times New Roman" w:hAnsi="Times New Roman" w:cs="Times New Roman"/>
            <w:sz w:val="24"/>
            <w:szCs w:val="24"/>
          </w:rPr>
          <w:t xml:space="preserve">samas </w:t>
        </w:r>
        <w:commentRangeStart w:id="24"/>
        <w:r w:rsidR="00127FD7">
          <w:rPr>
            <w:rFonts w:ascii="Times New Roman" w:hAnsi="Times New Roman" w:cs="Times New Roman"/>
            <w:sz w:val="24"/>
            <w:szCs w:val="24"/>
          </w:rPr>
          <w:t xml:space="preserve">krediidiasutuses </w:t>
        </w:r>
      </w:ins>
      <w:del w:id="25" w:author="Mari Koik" w:date="2024-06-03T11:04:00Z">
        <w:r w:rsidR="00F67C2C" w:rsidDel="00127FD7">
          <w:rPr>
            <w:rFonts w:ascii="Times New Roman" w:hAnsi="Times New Roman" w:cs="Times New Roman"/>
            <w:sz w:val="24"/>
            <w:szCs w:val="24"/>
          </w:rPr>
          <w:delText xml:space="preserve">teisele </w:delText>
        </w:r>
      </w:del>
      <w:ins w:id="26" w:author="Mari Koik" w:date="2024-06-03T11:04:00Z">
        <w:r w:rsidR="00127FD7">
          <w:rPr>
            <w:rFonts w:ascii="Times New Roman" w:hAnsi="Times New Roman" w:cs="Times New Roman"/>
            <w:sz w:val="24"/>
            <w:szCs w:val="24"/>
          </w:rPr>
          <w:t xml:space="preserve">olevale muule </w:t>
        </w:r>
      </w:ins>
      <w:r w:rsidR="00F67C2C">
        <w:rPr>
          <w:rFonts w:ascii="Times New Roman" w:hAnsi="Times New Roman" w:cs="Times New Roman"/>
          <w:sz w:val="24"/>
          <w:szCs w:val="24"/>
        </w:rPr>
        <w:t>väärtpaberikontole</w:t>
      </w:r>
      <w:commentRangeEnd w:id="24"/>
      <w:r w:rsidR="00127FD7">
        <w:rPr>
          <w:rStyle w:val="Kommentaariviide"/>
        </w:rPr>
        <w:commentReference w:id="24"/>
      </w:r>
      <w:del w:id="27" w:author="Mari Koik" w:date="2024-06-03T11:04:00Z">
        <w:r w:rsidR="00F67C2C" w:rsidDel="00127FD7">
          <w:rPr>
            <w:rFonts w:ascii="Times New Roman" w:hAnsi="Times New Roman" w:cs="Times New Roman"/>
            <w:sz w:val="24"/>
            <w:szCs w:val="24"/>
          </w:rPr>
          <w:delText xml:space="preserve"> samas krediidiasutuses</w:delText>
        </w:r>
      </w:del>
      <w:r w:rsidR="00F67C2C">
        <w:rPr>
          <w:rFonts w:ascii="Times New Roman" w:hAnsi="Times New Roman" w:cs="Times New Roman"/>
          <w:sz w:val="24"/>
          <w:szCs w:val="24"/>
        </w:rPr>
        <w:t>.“</w:t>
      </w:r>
      <w:bookmarkEnd w:id="7"/>
      <w:r w:rsidR="009C787A">
        <w:rPr>
          <w:rFonts w:ascii="Times New Roman" w:hAnsi="Times New Roman" w:cs="Times New Roman"/>
          <w:sz w:val="24"/>
          <w:szCs w:val="24"/>
        </w:rPr>
        <w:t>;</w:t>
      </w:r>
    </w:p>
    <w:p w14:paraId="1CF71460" w14:textId="77777777" w:rsidR="00007B13" w:rsidRPr="00007B13" w:rsidRDefault="00007B13" w:rsidP="00BC1D5A">
      <w:pPr>
        <w:pStyle w:val="Loendilik"/>
        <w:spacing w:after="0" w:line="240" w:lineRule="auto"/>
        <w:ind w:left="0"/>
        <w:rPr>
          <w:rFonts w:ascii="Times New Roman" w:hAnsi="Times New Roman" w:cs="Times New Roman"/>
          <w:i/>
          <w:sz w:val="24"/>
          <w:szCs w:val="24"/>
        </w:rPr>
      </w:pPr>
    </w:p>
    <w:p w14:paraId="451B69B8" w14:textId="3FDB795C" w:rsidR="00007B13" w:rsidRPr="00007B13" w:rsidRDefault="00DF6C97" w:rsidP="00BC1D5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4</w:t>
      </w:r>
      <w:r w:rsidR="00007B13" w:rsidRPr="00007B13">
        <w:rPr>
          <w:rFonts w:ascii="Times New Roman" w:hAnsi="Times New Roman" w:cs="Times New Roman"/>
          <w:b/>
          <w:sz w:val="24"/>
          <w:szCs w:val="24"/>
        </w:rPr>
        <w:t xml:space="preserve">) </w:t>
      </w:r>
      <w:r w:rsidR="00007B13" w:rsidRPr="00007B13">
        <w:rPr>
          <w:rFonts w:ascii="Times New Roman" w:hAnsi="Times New Roman" w:cs="Times New Roman"/>
          <w:sz w:val="24"/>
          <w:szCs w:val="24"/>
        </w:rPr>
        <w:t>paragrahvi 17</w:t>
      </w:r>
      <w:r w:rsidR="00007B13" w:rsidRPr="00007B13">
        <w:rPr>
          <w:rFonts w:ascii="Times New Roman" w:hAnsi="Times New Roman" w:cs="Times New Roman"/>
          <w:sz w:val="24"/>
          <w:szCs w:val="24"/>
          <w:vertAlign w:val="superscript"/>
        </w:rPr>
        <w:t>1</w:t>
      </w:r>
      <w:r w:rsidR="00007B13" w:rsidRPr="00007B13">
        <w:rPr>
          <w:rFonts w:ascii="Times New Roman" w:hAnsi="Times New Roman" w:cs="Times New Roman"/>
          <w:sz w:val="24"/>
          <w:szCs w:val="24"/>
        </w:rPr>
        <w:t xml:space="preserve"> täiendatakse lõigetega 4–6 järgmises sõnastuses:</w:t>
      </w:r>
    </w:p>
    <w:p w14:paraId="47B382EC" w14:textId="77777777" w:rsid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„(4) Kui pärast pensioni investeerimiskonto sulgemist laekub tulu selle konto kaudu varem soetatud finantsvaralt, kannab krediidiasutus selle registripidajale. Kui isik omandab pärast pensioni investeerimiskonto sulgemist finantsvara, mis tuleks registreerida nimetatud pensioni investeerimiskontoga seotud väärtpaberikontol, on krediidiasutusel õigus nimetatud finantsvara võõrandada ja kanda selle tulemusel saadud summa registripidajale. </w:t>
      </w:r>
    </w:p>
    <w:p w14:paraId="60E0952D" w14:textId="77777777" w:rsidR="00BC1D5A" w:rsidRPr="00007B13" w:rsidRDefault="00BC1D5A" w:rsidP="00BC1D5A">
      <w:pPr>
        <w:spacing w:after="0" w:line="240" w:lineRule="auto"/>
        <w:jc w:val="both"/>
        <w:rPr>
          <w:rFonts w:ascii="Times New Roman" w:hAnsi="Times New Roman" w:cs="Times New Roman"/>
          <w:sz w:val="24"/>
          <w:szCs w:val="24"/>
        </w:rPr>
      </w:pPr>
    </w:p>
    <w:p w14:paraId="4CB271B9" w14:textId="064F1711"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(5) Käesoleva paragrahvi </w:t>
      </w:r>
      <w:commentRangeStart w:id="28"/>
      <w:r w:rsidRPr="00007B13">
        <w:rPr>
          <w:rFonts w:ascii="Times New Roman" w:hAnsi="Times New Roman" w:cs="Times New Roman"/>
          <w:sz w:val="24"/>
          <w:szCs w:val="24"/>
        </w:rPr>
        <w:t>lõike</w:t>
      </w:r>
      <w:del w:id="29" w:author="Mari Koik" w:date="2024-05-31T13:45:00Z">
        <w:r w:rsidRPr="00007B13" w:rsidDel="002B1607">
          <w:rPr>
            <w:rFonts w:ascii="Times New Roman" w:hAnsi="Times New Roman" w:cs="Times New Roman"/>
            <w:sz w:val="24"/>
            <w:szCs w:val="24"/>
          </w:rPr>
          <w:delText>s</w:delText>
        </w:r>
      </w:del>
      <w:r w:rsidRPr="00007B13">
        <w:rPr>
          <w:rFonts w:ascii="Times New Roman" w:hAnsi="Times New Roman" w:cs="Times New Roman"/>
          <w:sz w:val="24"/>
          <w:szCs w:val="24"/>
        </w:rPr>
        <w:t xml:space="preserve"> 4 </w:t>
      </w:r>
      <w:del w:id="30" w:author="Mari Koik" w:date="2024-05-31T13:45:00Z">
        <w:r w:rsidRPr="00007B13" w:rsidDel="002B1607">
          <w:rPr>
            <w:rFonts w:ascii="Times New Roman" w:hAnsi="Times New Roman" w:cs="Times New Roman"/>
            <w:sz w:val="24"/>
            <w:szCs w:val="24"/>
          </w:rPr>
          <w:delText xml:space="preserve">sätestatu </w:delText>
        </w:r>
      </w:del>
      <w:r w:rsidRPr="00007B13">
        <w:rPr>
          <w:rFonts w:ascii="Times New Roman" w:hAnsi="Times New Roman" w:cs="Times New Roman"/>
          <w:sz w:val="24"/>
          <w:szCs w:val="24"/>
        </w:rPr>
        <w:t xml:space="preserve">kohaselt </w:t>
      </w:r>
      <w:commentRangeEnd w:id="28"/>
      <w:r w:rsidR="00BC7665">
        <w:rPr>
          <w:rStyle w:val="Kommentaariviide"/>
        </w:rPr>
        <w:commentReference w:id="28"/>
      </w:r>
      <w:r w:rsidRPr="00007B13">
        <w:rPr>
          <w:rFonts w:ascii="Times New Roman" w:hAnsi="Times New Roman" w:cs="Times New Roman"/>
          <w:sz w:val="24"/>
          <w:szCs w:val="24"/>
        </w:rPr>
        <w:t xml:space="preserve">registripidajale laekuv summa kantakse isiku pensionikontole ja selle suhtes kohaldatakse: </w:t>
      </w:r>
    </w:p>
    <w:p w14:paraId="74C1A5D0" w14:textId="3B489E41"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1) käesoleva seaduse § 43 lõike 3 esimeses lauses sätestatut, kui isikule on tehtud samas paragrahvis sätestatud ühekordne väljamakse, mille käigus võeti tagasi kõik temale kuulunud pensionifondi osakud ning maksti neile vastav summa ja </w:t>
      </w:r>
      <w:commentRangeStart w:id="31"/>
      <w:del w:id="32" w:author="Mari Koik" w:date="2024-06-03T11:14:00Z">
        <w:r w:rsidRPr="00007B13" w:rsidDel="00182DD6">
          <w:rPr>
            <w:rFonts w:ascii="Times New Roman" w:hAnsi="Times New Roman" w:cs="Times New Roman"/>
            <w:sz w:val="24"/>
            <w:szCs w:val="24"/>
          </w:rPr>
          <w:delText xml:space="preserve">kogu </w:delText>
        </w:r>
      </w:del>
      <w:r w:rsidRPr="00007B13">
        <w:rPr>
          <w:rFonts w:ascii="Times New Roman" w:hAnsi="Times New Roman" w:cs="Times New Roman"/>
          <w:sz w:val="24"/>
          <w:szCs w:val="24"/>
        </w:rPr>
        <w:t>tema kõigil pensioni investeerimiskontodel olev</w:t>
      </w:r>
      <w:ins w:id="33" w:author="Mari Koik" w:date="2024-06-03T11:14:00Z">
        <w:r w:rsidR="00182DD6">
          <w:rPr>
            <w:rFonts w:ascii="Times New Roman" w:hAnsi="Times New Roman" w:cs="Times New Roman"/>
            <w:sz w:val="24"/>
            <w:szCs w:val="24"/>
          </w:rPr>
          <w:t>ad</w:t>
        </w:r>
      </w:ins>
      <w:r w:rsidRPr="00007B13">
        <w:rPr>
          <w:rFonts w:ascii="Times New Roman" w:hAnsi="Times New Roman" w:cs="Times New Roman"/>
          <w:sz w:val="24"/>
          <w:szCs w:val="24"/>
        </w:rPr>
        <w:t xml:space="preserve"> summa</w:t>
      </w:r>
      <w:ins w:id="34" w:author="Mari Koik" w:date="2024-06-03T11:14:00Z">
        <w:r w:rsidR="00182DD6">
          <w:rPr>
            <w:rFonts w:ascii="Times New Roman" w:hAnsi="Times New Roman" w:cs="Times New Roman"/>
            <w:sz w:val="24"/>
            <w:szCs w:val="24"/>
          </w:rPr>
          <w:t>d</w:t>
        </w:r>
      </w:ins>
      <w:r w:rsidRPr="00007B13">
        <w:rPr>
          <w:rFonts w:ascii="Times New Roman" w:hAnsi="Times New Roman" w:cs="Times New Roman"/>
          <w:sz w:val="24"/>
          <w:szCs w:val="24"/>
        </w:rPr>
        <w:t xml:space="preserve"> välja</w:t>
      </w:r>
      <w:commentRangeEnd w:id="31"/>
      <w:r w:rsidR="00182DD6">
        <w:rPr>
          <w:rStyle w:val="Kommentaariviide"/>
        </w:rPr>
        <w:commentReference w:id="31"/>
      </w:r>
      <w:r w:rsidRPr="00007B13">
        <w:rPr>
          <w:rFonts w:ascii="Times New Roman" w:hAnsi="Times New Roman" w:cs="Times New Roman"/>
          <w:sz w:val="24"/>
          <w:szCs w:val="24"/>
        </w:rPr>
        <w:t>;</w:t>
      </w:r>
    </w:p>
    <w:p w14:paraId="44031413" w14:textId="51EC2C38"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2) käesoleva seaduse § 52</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lõikes 4</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sätestatut, kui isik on sõlminud §-s 45 sätestatud pensionilepingu, mille kindlustusmakse tasumiseks kasutati kõiki kindlustusvõtjale kuulunud </w:t>
      </w:r>
      <w:commentRangeStart w:id="35"/>
      <w:r w:rsidRPr="00007B13">
        <w:rPr>
          <w:rFonts w:ascii="Times New Roman" w:hAnsi="Times New Roman" w:cs="Times New Roman"/>
          <w:sz w:val="24"/>
          <w:szCs w:val="24"/>
        </w:rPr>
        <w:t>pensionifondi</w:t>
      </w:r>
      <w:del w:id="36" w:author="Mari Koik" w:date="2024-06-03T11:15:00Z">
        <w:r w:rsidRPr="00007B13" w:rsidDel="00182DD6">
          <w:rPr>
            <w:rFonts w:ascii="Times New Roman" w:hAnsi="Times New Roman" w:cs="Times New Roman"/>
            <w:sz w:val="24"/>
            <w:szCs w:val="24"/>
          </w:rPr>
          <w:delText>de</w:delText>
        </w:r>
      </w:del>
      <w:r w:rsidRPr="00007B13">
        <w:rPr>
          <w:rFonts w:ascii="Times New Roman" w:hAnsi="Times New Roman" w:cs="Times New Roman"/>
          <w:sz w:val="24"/>
          <w:szCs w:val="24"/>
        </w:rPr>
        <w:t xml:space="preserve"> osakuid </w:t>
      </w:r>
      <w:commentRangeEnd w:id="35"/>
      <w:r w:rsidR="00182DD6">
        <w:rPr>
          <w:rStyle w:val="Kommentaariviide"/>
        </w:rPr>
        <w:commentReference w:id="35"/>
      </w:r>
      <w:r w:rsidRPr="00007B13">
        <w:rPr>
          <w:rFonts w:ascii="Times New Roman" w:hAnsi="Times New Roman" w:cs="Times New Roman"/>
          <w:sz w:val="24"/>
          <w:szCs w:val="24"/>
        </w:rPr>
        <w:t>ja tema kõigil pensioni investeerimiskontodel olnud summasid;</w:t>
      </w:r>
    </w:p>
    <w:p w14:paraId="4525EBF4" w14:textId="77777777" w:rsid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 käesoleva seaduse § 52</w:t>
      </w:r>
      <w:r w:rsidRPr="00007B13">
        <w:rPr>
          <w:rFonts w:ascii="Times New Roman" w:hAnsi="Times New Roman" w:cs="Times New Roman"/>
          <w:sz w:val="24"/>
          <w:szCs w:val="24"/>
          <w:vertAlign w:val="superscript"/>
        </w:rPr>
        <w:t>6</w:t>
      </w:r>
      <w:r w:rsidRPr="00007B13">
        <w:rPr>
          <w:rFonts w:ascii="Times New Roman" w:hAnsi="Times New Roman" w:cs="Times New Roman"/>
          <w:sz w:val="24"/>
          <w:szCs w:val="24"/>
        </w:rPr>
        <w:t xml:space="preserve"> lõikes 7 sätestatut, kui isikule on tehtud §-s 43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sätestatud väljamakse.</w:t>
      </w:r>
    </w:p>
    <w:p w14:paraId="6614D5B5" w14:textId="77777777" w:rsidR="00BC1D5A" w:rsidRPr="00007B13" w:rsidRDefault="00BC1D5A" w:rsidP="00BC1D5A">
      <w:pPr>
        <w:spacing w:after="0" w:line="240" w:lineRule="auto"/>
        <w:jc w:val="both"/>
        <w:rPr>
          <w:rFonts w:ascii="Times New Roman" w:hAnsi="Times New Roman" w:cs="Times New Roman"/>
          <w:sz w:val="24"/>
          <w:szCs w:val="24"/>
        </w:rPr>
      </w:pPr>
    </w:p>
    <w:p w14:paraId="3AF7E1A9" w14:textId="674041B1" w:rsidR="00411951"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lastRenderedPageBreak/>
        <w:t xml:space="preserve">(6) </w:t>
      </w:r>
      <w:commentRangeStart w:id="37"/>
      <w:r w:rsidRPr="00007B13">
        <w:rPr>
          <w:rFonts w:ascii="Times New Roman" w:hAnsi="Times New Roman" w:cs="Times New Roman"/>
          <w:sz w:val="24"/>
          <w:szCs w:val="24"/>
        </w:rPr>
        <w:t xml:space="preserve">Käesoleva paragrahvi lõike 5 punktides 1–3 nimetamata juhtudel </w:t>
      </w:r>
      <w:del w:id="38" w:author="Mari Koik" w:date="2024-06-03T11:24:00Z">
        <w:r w:rsidRPr="00007B13" w:rsidDel="00C03257">
          <w:rPr>
            <w:rFonts w:ascii="Times New Roman" w:hAnsi="Times New Roman" w:cs="Times New Roman"/>
            <w:sz w:val="24"/>
            <w:szCs w:val="24"/>
          </w:rPr>
          <w:delText xml:space="preserve">kasutab </w:delText>
        </w:r>
      </w:del>
      <w:ins w:id="39" w:author="Mari Koik" w:date="2024-06-03T11:24:00Z">
        <w:r w:rsidR="00C03257" w:rsidRPr="00007B13">
          <w:rPr>
            <w:rFonts w:ascii="Times New Roman" w:hAnsi="Times New Roman" w:cs="Times New Roman"/>
            <w:sz w:val="24"/>
            <w:szCs w:val="24"/>
          </w:rPr>
          <w:t>ka</w:t>
        </w:r>
        <w:r w:rsidR="00C03257">
          <w:rPr>
            <w:rFonts w:ascii="Times New Roman" w:hAnsi="Times New Roman" w:cs="Times New Roman"/>
            <w:sz w:val="24"/>
            <w:szCs w:val="24"/>
          </w:rPr>
          <w:t>nna</w:t>
        </w:r>
        <w:r w:rsidR="00C03257" w:rsidRPr="00007B13">
          <w:rPr>
            <w:rFonts w:ascii="Times New Roman" w:hAnsi="Times New Roman" w:cs="Times New Roman"/>
            <w:sz w:val="24"/>
            <w:szCs w:val="24"/>
          </w:rPr>
          <w:t xml:space="preserve">b </w:t>
        </w:r>
      </w:ins>
      <w:r w:rsidRPr="00007B13">
        <w:rPr>
          <w:rFonts w:ascii="Times New Roman" w:hAnsi="Times New Roman" w:cs="Times New Roman"/>
          <w:sz w:val="24"/>
          <w:szCs w:val="24"/>
        </w:rPr>
        <w:t>registripidaja isiku pensionikontole laekunud summa</w:t>
      </w:r>
      <w:del w:id="40" w:author="Mari Koik" w:date="2024-06-03T11:24:00Z">
        <w:r w:rsidRPr="00007B13" w:rsidDel="00C03257">
          <w:rPr>
            <w:rFonts w:ascii="Times New Roman" w:hAnsi="Times New Roman" w:cs="Times New Roman"/>
            <w:sz w:val="24"/>
            <w:szCs w:val="24"/>
          </w:rPr>
          <w:delText>t</w:delText>
        </w:r>
      </w:del>
      <w:r w:rsidRPr="00007B13">
        <w:rPr>
          <w:rFonts w:ascii="Times New Roman" w:hAnsi="Times New Roman" w:cs="Times New Roman"/>
          <w:sz w:val="24"/>
          <w:szCs w:val="24"/>
        </w:rPr>
        <w:t xml:space="preserve"> pensionifondi</w:t>
      </w:r>
      <w:ins w:id="41" w:author="Mari Koik" w:date="2024-06-03T11:25:00Z">
        <w:r w:rsidR="00C03257" w:rsidRPr="00C03257">
          <w:rPr>
            <w:rFonts w:ascii="Times New Roman" w:hAnsi="Times New Roman" w:cs="Times New Roman"/>
            <w:sz w:val="24"/>
            <w:szCs w:val="24"/>
          </w:rPr>
          <w:t xml:space="preserve"> </w:t>
        </w:r>
        <w:r w:rsidR="00C03257">
          <w:rPr>
            <w:rFonts w:ascii="Times New Roman" w:hAnsi="Times New Roman" w:cs="Times New Roman"/>
            <w:sz w:val="24"/>
            <w:szCs w:val="24"/>
          </w:rPr>
          <w:t xml:space="preserve">või </w:t>
        </w:r>
        <w:r w:rsidR="00C03257" w:rsidRPr="00007B13">
          <w:rPr>
            <w:rFonts w:ascii="Times New Roman" w:hAnsi="Times New Roman" w:cs="Times New Roman"/>
            <w:sz w:val="24"/>
            <w:szCs w:val="24"/>
          </w:rPr>
          <w:t>investeerimiskontole</w:t>
        </w:r>
      </w:ins>
      <w:r w:rsidRPr="00007B13">
        <w:rPr>
          <w:rFonts w:ascii="Times New Roman" w:hAnsi="Times New Roman" w:cs="Times New Roman"/>
          <w:sz w:val="24"/>
          <w:szCs w:val="24"/>
        </w:rPr>
        <w:t xml:space="preserve">, kuhu laekub või peaks laekuma </w:t>
      </w:r>
      <w:del w:id="42" w:author="Mari Koik" w:date="2024-06-03T11:26:00Z">
        <w:r w:rsidRPr="00007B13" w:rsidDel="00C03257">
          <w:rPr>
            <w:rFonts w:ascii="Times New Roman" w:hAnsi="Times New Roman" w:cs="Times New Roman"/>
            <w:sz w:val="24"/>
            <w:szCs w:val="24"/>
          </w:rPr>
          <w:delText xml:space="preserve">tema </w:delText>
        </w:r>
      </w:del>
      <w:ins w:id="43" w:author="Mari Koik" w:date="2024-06-03T11:26:00Z">
        <w:r w:rsidR="00C03257">
          <w:rPr>
            <w:rFonts w:ascii="Times New Roman" w:hAnsi="Times New Roman" w:cs="Times New Roman"/>
            <w:sz w:val="24"/>
            <w:szCs w:val="24"/>
          </w:rPr>
          <w:t xml:space="preserve">isiku </w:t>
        </w:r>
      </w:ins>
      <w:r w:rsidRPr="00007B13">
        <w:rPr>
          <w:rFonts w:ascii="Times New Roman" w:hAnsi="Times New Roman" w:cs="Times New Roman"/>
          <w:sz w:val="24"/>
          <w:szCs w:val="24"/>
        </w:rPr>
        <w:t>kohustusliku kogumispensioni makse</w:t>
      </w:r>
      <w:commentRangeEnd w:id="37"/>
      <w:r w:rsidR="00C03257">
        <w:rPr>
          <w:rStyle w:val="Kommentaariviide"/>
        </w:rPr>
        <w:commentReference w:id="37"/>
      </w:r>
      <w:del w:id="44" w:author="Mari Koik" w:date="2024-06-03T11:27:00Z">
        <w:r w:rsidRPr="00007B13" w:rsidDel="00C03257">
          <w:rPr>
            <w:rFonts w:ascii="Times New Roman" w:hAnsi="Times New Roman" w:cs="Times New Roman"/>
            <w:sz w:val="24"/>
            <w:szCs w:val="24"/>
          </w:rPr>
          <w:delText>, osakute väljalaskmiseks või kannab selle isiku pensioni</w:delText>
        </w:r>
      </w:del>
      <w:del w:id="45" w:author="Mari Koik" w:date="2024-06-03T11:25:00Z">
        <w:r w:rsidRPr="00007B13" w:rsidDel="00C03257">
          <w:rPr>
            <w:rFonts w:ascii="Times New Roman" w:hAnsi="Times New Roman" w:cs="Times New Roman"/>
            <w:sz w:val="24"/>
            <w:szCs w:val="24"/>
          </w:rPr>
          <w:delText xml:space="preserve"> investeerimiskontole</w:delText>
        </w:r>
      </w:del>
      <w:del w:id="46" w:author="Mari Koik" w:date="2024-06-03T11:27:00Z">
        <w:r w:rsidRPr="00007B13" w:rsidDel="00C03257">
          <w:rPr>
            <w:rFonts w:ascii="Times New Roman" w:hAnsi="Times New Roman" w:cs="Times New Roman"/>
            <w:sz w:val="24"/>
            <w:szCs w:val="24"/>
          </w:rPr>
          <w:delText>, kuhu laekub või peaks laekuma tema kohustusliku kogumispensioni makse</w:delText>
        </w:r>
      </w:del>
      <w:r w:rsidRPr="00007B13">
        <w:rPr>
          <w:rFonts w:ascii="Times New Roman" w:hAnsi="Times New Roman" w:cs="Times New Roman"/>
          <w:sz w:val="24"/>
          <w:szCs w:val="24"/>
        </w:rPr>
        <w:t xml:space="preserve">.“;  </w:t>
      </w:r>
    </w:p>
    <w:p w14:paraId="0952D33A" w14:textId="77777777" w:rsidR="00411951" w:rsidRPr="00007B13" w:rsidRDefault="00411951" w:rsidP="00BC1D5A">
      <w:pPr>
        <w:spacing w:after="0" w:line="240" w:lineRule="auto"/>
        <w:jc w:val="both"/>
        <w:rPr>
          <w:rFonts w:ascii="Times New Roman" w:hAnsi="Times New Roman" w:cs="Times New Roman"/>
          <w:sz w:val="24"/>
          <w:szCs w:val="24"/>
        </w:rPr>
      </w:pPr>
    </w:p>
    <w:p w14:paraId="445C601D" w14:textId="04BED5E7" w:rsidR="00007B13" w:rsidRPr="00007B13" w:rsidRDefault="00DF6C97" w:rsidP="00BC1D5A">
      <w:pPr>
        <w:spacing w:after="0" w:line="240" w:lineRule="auto"/>
        <w:jc w:val="both"/>
        <w:rPr>
          <w:rFonts w:ascii="Times New Roman" w:hAnsi="Times New Roman" w:cs="Times New Roman"/>
          <w:sz w:val="24"/>
          <w:szCs w:val="24"/>
        </w:rPr>
      </w:pPr>
      <w:bookmarkStart w:id="47" w:name="_Hlk161828620"/>
      <w:r>
        <w:rPr>
          <w:rFonts w:ascii="Times New Roman" w:hAnsi="Times New Roman" w:cs="Times New Roman"/>
          <w:b/>
          <w:sz w:val="24"/>
          <w:szCs w:val="24"/>
        </w:rPr>
        <w:t>5</w:t>
      </w:r>
      <w:r w:rsidR="00007B13" w:rsidRPr="00007B13">
        <w:rPr>
          <w:rFonts w:ascii="Times New Roman" w:hAnsi="Times New Roman" w:cs="Times New Roman"/>
          <w:b/>
          <w:sz w:val="24"/>
          <w:szCs w:val="24"/>
        </w:rPr>
        <w:t>)</w:t>
      </w:r>
      <w:r w:rsidR="00007B13" w:rsidRPr="00007B13">
        <w:rPr>
          <w:rFonts w:ascii="Times New Roman" w:hAnsi="Times New Roman" w:cs="Times New Roman"/>
          <w:sz w:val="24"/>
          <w:szCs w:val="24"/>
        </w:rPr>
        <w:t xml:space="preserve"> paragrahvi 18 lõiget 1 täiendatakse punktiga 3</w:t>
      </w:r>
      <w:r w:rsidR="00007B13" w:rsidRPr="00007B13">
        <w:rPr>
          <w:rFonts w:ascii="Times New Roman" w:hAnsi="Times New Roman" w:cs="Times New Roman"/>
          <w:sz w:val="24"/>
          <w:szCs w:val="24"/>
          <w:vertAlign w:val="superscript"/>
        </w:rPr>
        <w:t xml:space="preserve">1 </w:t>
      </w:r>
      <w:r w:rsidR="00007B13" w:rsidRPr="00007B13">
        <w:rPr>
          <w:rFonts w:ascii="Times New Roman" w:hAnsi="Times New Roman" w:cs="Times New Roman"/>
          <w:sz w:val="24"/>
          <w:szCs w:val="24"/>
        </w:rPr>
        <w:t>järgmises sõnastuses:</w:t>
      </w:r>
    </w:p>
    <w:p w14:paraId="26E00CAE" w14:textId="47476FF3"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osakute omandamisel käesoleva seaduse § 17</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lõi</w:t>
      </w:r>
      <w:r w:rsidR="000F22F6">
        <w:rPr>
          <w:rFonts w:ascii="Times New Roman" w:hAnsi="Times New Roman" w:cs="Times New Roman"/>
          <w:sz w:val="24"/>
          <w:szCs w:val="24"/>
        </w:rPr>
        <w:t>g</w:t>
      </w:r>
      <w:r w:rsidRPr="00007B13">
        <w:rPr>
          <w:rFonts w:ascii="Times New Roman" w:hAnsi="Times New Roman" w:cs="Times New Roman"/>
          <w:sz w:val="24"/>
          <w:szCs w:val="24"/>
        </w:rPr>
        <w:t>e</w:t>
      </w:r>
      <w:r w:rsidR="000F22F6">
        <w:rPr>
          <w:rFonts w:ascii="Times New Roman" w:hAnsi="Times New Roman" w:cs="Times New Roman"/>
          <w:sz w:val="24"/>
          <w:szCs w:val="24"/>
        </w:rPr>
        <w:t>te</w:t>
      </w:r>
      <w:del w:id="48" w:author="Mari Koik" w:date="2024-05-31T13:45:00Z">
        <w:r w:rsidRPr="00007B13" w:rsidDel="002B1607">
          <w:rPr>
            <w:rFonts w:ascii="Times New Roman" w:hAnsi="Times New Roman" w:cs="Times New Roman"/>
            <w:sz w:val="24"/>
            <w:szCs w:val="24"/>
          </w:rPr>
          <w:delText>s</w:delText>
        </w:r>
      </w:del>
      <w:r w:rsidRPr="00007B13">
        <w:rPr>
          <w:rFonts w:ascii="Times New Roman" w:hAnsi="Times New Roman" w:cs="Times New Roman"/>
          <w:sz w:val="24"/>
          <w:szCs w:val="24"/>
        </w:rPr>
        <w:t xml:space="preserve"> 4</w:t>
      </w:r>
      <w:r w:rsidR="000F22F6">
        <w:rPr>
          <w:rFonts w:ascii="Times New Roman" w:hAnsi="Times New Roman" w:cs="Times New Roman"/>
          <w:sz w:val="24"/>
          <w:szCs w:val="24"/>
        </w:rPr>
        <w:t xml:space="preserve"> ja 6 </w:t>
      </w:r>
      <w:del w:id="49" w:author="Mari Koik" w:date="2024-05-31T13:45:00Z">
        <w:r w:rsidRPr="00007B13" w:rsidDel="002B1607">
          <w:rPr>
            <w:rFonts w:ascii="Times New Roman" w:hAnsi="Times New Roman" w:cs="Times New Roman"/>
            <w:sz w:val="24"/>
            <w:szCs w:val="24"/>
          </w:rPr>
          <w:delText xml:space="preserve">sätestatu </w:delText>
        </w:r>
      </w:del>
      <w:r w:rsidRPr="00007B13">
        <w:rPr>
          <w:rFonts w:ascii="Times New Roman" w:hAnsi="Times New Roman" w:cs="Times New Roman"/>
          <w:sz w:val="24"/>
          <w:szCs w:val="24"/>
        </w:rPr>
        <w:t xml:space="preserve">kohaselt;“; </w:t>
      </w:r>
    </w:p>
    <w:p w14:paraId="7C53485F" w14:textId="77777777" w:rsidR="00007B13" w:rsidRDefault="00007B13" w:rsidP="00BC1D5A">
      <w:pPr>
        <w:spacing w:after="0" w:line="240" w:lineRule="auto"/>
        <w:jc w:val="both"/>
        <w:rPr>
          <w:rFonts w:ascii="Times New Roman" w:hAnsi="Times New Roman" w:cs="Times New Roman"/>
          <w:sz w:val="24"/>
          <w:szCs w:val="24"/>
        </w:rPr>
      </w:pPr>
    </w:p>
    <w:p w14:paraId="26711C5C" w14:textId="59501E36" w:rsidR="00DF6C97" w:rsidRDefault="00DF6C97" w:rsidP="00BC1D5A">
      <w:pPr>
        <w:spacing w:after="0" w:line="240" w:lineRule="auto"/>
        <w:jc w:val="both"/>
        <w:rPr>
          <w:rFonts w:ascii="Times New Roman" w:hAnsi="Times New Roman" w:cs="Times New Roman"/>
          <w:sz w:val="24"/>
          <w:szCs w:val="24"/>
        </w:rPr>
      </w:pPr>
      <w:r w:rsidRPr="00243956">
        <w:rPr>
          <w:rFonts w:ascii="Times New Roman" w:hAnsi="Times New Roman" w:cs="Times New Roman"/>
          <w:b/>
          <w:bCs/>
          <w:sz w:val="24"/>
          <w:szCs w:val="24"/>
        </w:rPr>
        <w:t>6)</w:t>
      </w:r>
      <w:r w:rsidRPr="00243956">
        <w:rPr>
          <w:rFonts w:ascii="Times New Roman" w:hAnsi="Times New Roman" w:cs="Times New Roman"/>
          <w:sz w:val="24"/>
          <w:szCs w:val="24"/>
        </w:rPr>
        <w:t xml:space="preserve"> paragrahvi</w:t>
      </w:r>
      <w:r>
        <w:rPr>
          <w:rFonts w:ascii="Times New Roman" w:hAnsi="Times New Roman" w:cs="Times New Roman"/>
          <w:sz w:val="24"/>
          <w:szCs w:val="24"/>
        </w:rPr>
        <w:t xml:space="preserve"> 18 lõiget 1 täiendatakse punktiga 3</w:t>
      </w:r>
      <w:r>
        <w:rPr>
          <w:rFonts w:ascii="Times New Roman" w:hAnsi="Times New Roman" w:cs="Times New Roman"/>
          <w:sz w:val="24"/>
          <w:szCs w:val="24"/>
          <w:vertAlign w:val="superscript"/>
        </w:rPr>
        <w:t>2</w:t>
      </w:r>
      <w:r>
        <w:rPr>
          <w:rFonts w:ascii="Times New Roman" w:hAnsi="Times New Roman" w:cs="Times New Roman"/>
          <w:sz w:val="24"/>
          <w:szCs w:val="24"/>
        </w:rPr>
        <w:t xml:space="preserve"> järgmises sõnastuses:</w:t>
      </w:r>
    </w:p>
    <w:p w14:paraId="1BF874B0" w14:textId="1AFEF130" w:rsidR="00DF6C97" w:rsidRPr="00007B13" w:rsidRDefault="00DF6C97" w:rsidP="00DF6C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vertAlign w:val="superscript"/>
        </w:rPr>
        <w:t>2</w:t>
      </w:r>
      <w:r>
        <w:rPr>
          <w:rFonts w:ascii="Times New Roman" w:hAnsi="Times New Roman" w:cs="Times New Roman"/>
          <w:sz w:val="24"/>
          <w:szCs w:val="24"/>
        </w:rPr>
        <w:t>) osakute omandamisel käesoleva seaduse § 46</w:t>
      </w:r>
      <w:r>
        <w:rPr>
          <w:rFonts w:ascii="Times New Roman" w:hAnsi="Times New Roman" w:cs="Times New Roman"/>
          <w:sz w:val="24"/>
          <w:szCs w:val="24"/>
          <w:vertAlign w:val="superscript"/>
        </w:rPr>
        <w:t>2</w:t>
      </w:r>
      <w:r>
        <w:rPr>
          <w:rFonts w:ascii="Times New Roman" w:hAnsi="Times New Roman" w:cs="Times New Roman"/>
          <w:sz w:val="24"/>
          <w:szCs w:val="24"/>
        </w:rPr>
        <w:t xml:space="preserve"> lõike</w:t>
      </w:r>
      <w:del w:id="50" w:author="Mari Koik" w:date="2024-05-31T13:45:00Z">
        <w:r w:rsidDel="002B1607">
          <w:rPr>
            <w:rFonts w:ascii="Times New Roman" w:hAnsi="Times New Roman" w:cs="Times New Roman"/>
            <w:sz w:val="24"/>
            <w:szCs w:val="24"/>
          </w:rPr>
          <w:delText>s</w:delText>
        </w:r>
      </w:del>
      <w:r>
        <w:rPr>
          <w:rFonts w:ascii="Times New Roman" w:hAnsi="Times New Roman" w:cs="Times New Roman"/>
          <w:sz w:val="24"/>
          <w:szCs w:val="24"/>
        </w:rPr>
        <w:t xml:space="preserve"> 3 </w:t>
      </w:r>
      <w:del w:id="51" w:author="Mari Koik" w:date="2024-05-31T13:45:00Z">
        <w:r w:rsidDel="002B1607">
          <w:rPr>
            <w:rFonts w:ascii="Times New Roman" w:hAnsi="Times New Roman" w:cs="Times New Roman"/>
            <w:sz w:val="24"/>
            <w:szCs w:val="24"/>
          </w:rPr>
          <w:delText xml:space="preserve">sätestatu </w:delText>
        </w:r>
      </w:del>
      <w:r>
        <w:rPr>
          <w:rFonts w:ascii="Times New Roman" w:hAnsi="Times New Roman" w:cs="Times New Roman"/>
          <w:sz w:val="24"/>
          <w:szCs w:val="24"/>
        </w:rPr>
        <w:t>kohaselt;</w:t>
      </w:r>
      <w:r w:rsidRPr="00007B13">
        <w:rPr>
          <w:rFonts w:ascii="Times New Roman" w:hAnsi="Times New Roman" w:cs="Times New Roman"/>
          <w:sz w:val="24"/>
          <w:szCs w:val="24"/>
        </w:rPr>
        <w:t xml:space="preserve">“; </w:t>
      </w:r>
    </w:p>
    <w:p w14:paraId="46C7D83D" w14:textId="25A14FEB" w:rsidR="00DF6C97" w:rsidRPr="00DF6C97" w:rsidRDefault="00DF6C97" w:rsidP="00BC1D5A">
      <w:pPr>
        <w:spacing w:after="0" w:line="240" w:lineRule="auto"/>
        <w:jc w:val="both"/>
        <w:rPr>
          <w:rFonts w:ascii="Times New Roman" w:hAnsi="Times New Roman" w:cs="Times New Roman"/>
          <w:sz w:val="24"/>
          <w:szCs w:val="24"/>
        </w:rPr>
      </w:pPr>
    </w:p>
    <w:p w14:paraId="220C6A90" w14:textId="0C31A03E" w:rsidR="00007B13" w:rsidRPr="00007B13" w:rsidRDefault="00DF6C97" w:rsidP="00BC1D5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7</w:t>
      </w:r>
      <w:r w:rsidR="00007B13" w:rsidRPr="00007B13">
        <w:rPr>
          <w:rFonts w:ascii="Times New Roman" w:hAnsi="Times New Roman" w:cs="Times New Roman"/>
          <w:b/>
          <w:sz w:val="24"/>
          <w:szCs w:val="24"/>
        </w:rPr>
        <w:t>)</w:t>
      </w:r>
      <w:r w:rsidR="00007B13" w:rsidRPr="00007B13">
        <w:rPr>
          <w:rFonts w:ascii="Times New Roman" w:hAnsi="Times New Roman" w:cs="Times New Roman"/>
          <w:sz w:val="24"/>
          <w:szCs w:val="24"/>
        </w:rPr>
        <w:t xml:space="preserve"> paragrahvi 18 lõige</w:t>
      </w:r>
      <w:r w:rsidR="002E3C70">
        <w:rPr>
          <w:rFonts w:ascii="Times New Roman" w:hAnsi="Times New Roman" w:cs="Times New Roman"/>
          <w:sz w:val="24"/>
          <w:szCs w:val="24"/>
        </w:rPr>
        <w:t>t</w:t>
      </w:r>
      <w:r w:rsidR="00007B13" w:rsidRPr="00007B13">
        <w:rPr>
          <w:rFonts w:ascii="Times New Roman" w:hAnsi="Times New Roman" w:cs="Times New Roman"/>
          <w:sz w:val="24"/>
          <w:szCs w:val="24"/>
        </w:rPr>
        <w:t xml:space="preserve"> 2 täiendatakse punktiga 4</w:t>
      </w:r>
      <w:r w:rsidR="00007B13" w:rsidRPr="00007B13">
        <w:rPr>
          <w:rFonts w:ascii="Times New Roman" w:hAnsi="Times New Roman" w:cs="Times New Roman"/>
          <w:sz w:val="24"/>
          <w:szCs w:val="24"/>
          <w:vertAlign w:val="superscript"/>
        </w:rPr>
        <w:t>1</w:t>
      </w:r>
      <w:r w:rsidR="00007B13" w:rsidRPr="00007B13">
        <w:rPr>
          <w:rFonts w:ascii="Times New Roman" w:hAnsi="Times New Roman" w:cs="Times New Roman"/>
          <w:sz w:val="24"/>
          <w:szCs w:val="24"/>
        </w:rPr>
        <w:t xml:space="preserve"> järgmises sõnastuses:  </w:t>
      </w:r>
    </w:p>
    <w:p w14:paraId="30CD34AC" w14:textId="63BCFDC5" w:rsid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„4</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raha pensioni investeerimiskontole kandmisel käesoleva seaduse § 17</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lõigete</w:t>
      </w:r>
      <w:del w:id="52" w:author="Mari Koik" w:date="2024-05-31T13:45:00Z">
        <w:r w:rsidRPr="00007B13" w:rsidDel="002B1607">
          <w:rPr>
            <w:rFonts w:ascii="Times New Roman" w:hAnsi="Times New Roman" w:cs="Times New Roman"/>
            <w:sz w:val="24"/>
            <w:szCs w:val="24"/>
          </w:rPr>
          <w:delText>s</w:delText>
        </w:r>
      </w:del>
      <w:r w:rsidRPr="00007B13">
        <w:rPr>
          <w:rFonts w:ascii="Times New Roman" w:hAnsi="Times New Roman" w:cs="Times New Roman"/>
          <w:sz w:val="24"/>
          <w:szCs w:val="24"/>
        </w:rPr>
        <w:t xml:space="preserve"> 4 ja 6 </w:t>
      </w:r>
      <w:del w:id="53" w:author="Mari Koik" w:date="2024-05-31T13:45:00Z">
        <w:r w:rsidRPr="00007B13" w:rsidDel="002B1607">
          <w:rPr>
            <w:rFonts w:ascii="Times New Roman" w:hAnsi="Times New Roman" w:cs="Times New Roman"/>
            <w:sz w:val="24"/>
            <w:szCs w:val="24"/>
          </w:rPr>
          <w:delText xml:space="preserve">sätestatu </w:delText>
        </w:r>
      </w:del>
      <w:r w:rsidRPr="00007B13">
        <w:rPr>
          <w:rFonts w:ascii="Times New Roman" w:hAnsi="Times New Roman" w:cs="Times New Roman"/>
          <w:sz w:val="24"/>
          <w:szCs w:val="24"/>
        </w:rPr>
        <w:t>kohaselt;“</w:t>
      </w:r>
      <w:r w:rsidR="0076075A">
        <w:rPr>
          <w:rFonts w:ascii="Times New Roman" w:hAnsi="Times New Roman" w:cs="Times New Roman"/>
          <w:sz w:val="24"/>
          <w:szCs w:val="24"/>
        </w:rPr>
        <w:t>;</w:t>
      </w:r>
    </w:p>
    <w:bookmarkEnd w:id="47"/>
    <w:p w14:paraId="56197D2B" w14:textId="77777777" w:rsidR="00B6095D" w:rsidRDefault="00B6095D" w:rsidP="00BC1D5A">
      <w:pPr>
        <w:spacing w:after="0" w:line="240" w:lineRule="auto"/>
        <w:jc w:val="both"/>
        <w:rPr>
          <w:rFonts w:ascii="Times New Roman" w:hAnsi="Times New Roman" w:cs="Times New Roman"/>
          <w:sz w:val="24"/>
          <w:szCs w:val="24"/>
        </w:rPr>
      </w:pPr>
    </w:p>
    <w:p w14:paraId="706BFD22" w14:textId="3EBDC8DE" w:rsidR="00DF6C97" w:rsidRPr="00243956" w:rsidRDefault="00DF6C97" w:rsidP="00BC1D5A">
      <w:pPr>
        <w:spacing w:after="0" w:line="240" w:lineRule="auto"/>
        <w:jc w:val="both"/>
        <w:rPr>
          <w:rFonts w:ascii="Times New Roman" w:hAnsi="Times New Roman" w:cs="Times New Roman"/>
          <w:sz w:val="24"/>
          <w:szCs w:val="24"/>
        </w:rPr>
      </w:pPr>
      <w:r w:rsidRPr="00243956">
        <w:rPr>
          <w:rFonts w:ascii="Times New Roman" w:hAnsi="Times New Roman" w:cs="Times New Roman"/>
          <w:b/>
          <w:bCs/>
          <w:sz w:val="24"/>
          <w:szCs w:val="24"/>
        </w:rPr>
        <w:t>8)</w:t>
      </w:r>
      <w:r w:rsidRPr="00243956">
        <w:rPr>
          <w:rFonts w:ascii="Times New Roman" w:hAnsi="Times New Roman" w:cs="Times New Roman"/>
          <w:sz w:val="24"/>
          <w:szCs w:val="24"/>
        </w:rPr>
        <w:t xml:space="preserve"> paragrahvi 18 lõiget 2 täiendatakse </w:t>
      </w:r>
      <w:r w:rsidR="00D93C4F" w:rsidRPr="00243956">
        <w:rPr>
          <w:rFonts w:ascii="Times New Roman" w:hAnsi="Times New Roman" w:cs="Times New Roman"/>
          <w:sz w:val="24"/>
          <w:szCs w:val="24"/>
        </w:rPr>
        <w:t>punktiga 4</w:t>
      </w:r>
      <w:r w:rsidR="00D93C4F" w:rsidRPr="00243956">
        <w:rPr>
          <w:rFonts w:ascii="Times New Roman" w:hAnsi="Times New Roman" w:cs="Times New Roman"/>
          <w:sz w:val="24"/>
          <w:szCs w:val="24"/>
          <w:vertAlign w:val="superscript"/>
        </w:rPr>
        <w:t>2</w:t>
      </w:r>
      <w:r w:rsidR="00D93C4F" w:rsidRPr="00243956">
        <w:rPr>
          <w:rFonts w:ascii="Times New Roman" w:hAnsi="Times New Roman" w:cs="Times New Roman"/>
          <w:sz w:val="24"/>
          <w:szCs w:val="24"/>
        </w:rPr>
        <w:t xml:space="preserve"> järgmises sõnastuses:</w:t>
      </w:r>
    </w:p>
    <w:p w14:paraId="618FA383" w14:textId="59DDA8E6" w:rsidR="00D93C4F" w:rsidRPr="00243956" w:rsidRDefault="00D93C4F" w:rsidP="00BC1D5A">
      <w:pPr>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„4</w:t>
      </w:r>
      <w:r w:rsidRPr="00243956">
        <w:rPr>
          <w:rFonts w:ascii="Times New Roman" w:hAnsi="Times New Roman" w:cs="Times New Roman"/>
          <w:sz w:val="24"/>
          <w:szCs w:val="24"/>
          <w:vertAlign w:val="superscript"/>
        </w:rPr>
        <w:t>2</w:t>
      </w:r>
      <w:r w:rsidRPr="00243956">
        <w:rPr>
          <w:rFonts w:ascii="Times New Roman" w:hAnsi="Times New Roman" w:cs="Times New Roman"/>
          <w:sz w:val="24"/>
          <w:szCs w:val="24"/>
        </w:rPr>
        <w:t>) raha pensioni investeerimiskontole kandmisel käesoleva seaduse § 46</w:t>
      </w:r>
      <w:r w:rsidRPr="00243956">
        <w:rPr>
          <w:rFonts w:ascii="Times New Roman" w:hAnsi="Times New Roman" w:cs="Times New Roman"/>
          <w:sz w:val="24"/>
          <w:szCs w:val="24"/>
          <w:vertAlign w:val="superscript"/>
        </w:rPr>
        <w:t>2</w:t>
      </w:r>
      <w:r w:rsidRPr="00243956">
        <w:rPr>
          <w:rFonts w:ascii="Times New Roman" w:hAnsi="Times New Roman" w:cs="Times New Roman"/>
          <w:sz w:val="24"/>
          <w:szCs w:val="24"/>
        </w:rPr>
        <w:t xml:space="preserve"> lõike</w:t>
      </w:r>
      <w:del w:id="54" w:author="Mari Koik" w:date="2024-05-31T13:46:00Z">
        <w:r w:rsidRPr="00243956" w:rsidDel="00F46443">
          <w:rPr>
            <w:rFonts w:ascii="Times New Roman" w:hAnsi="Times New Roman" w:cs="Times New Roman"/>
            <w:sz w:val="24"/>
            <w:szCs w:val="24"/>
          </w:rPr>
          <w:delText>s</w:delText>
        </w:r>
      </w:del>
      <w:r w:rsidRPr="00243956">
        <w:rPr>
          <w:rFonts w:ascii="Times New Roman" w:hAnsi="Times New Roman" w:cs="Times New Roman"/>
          <w:sz w:val="24"/>
          <w:szCs w:val="24"/>
        </w:rPr>
        <w:t xml:space="preserve"> 3 </w:t>
      </w:r>
      <w:del w:id="55" w:author="Mari Koik" w:date="2024-05-31T13:46:00Z">
        <w:r w:rsidRPr="00243956" w:rsidDel="00F46443">
          <w:rPr>
            <w:rFonts w:ascii="Times New Roman" w:hAnsi="Times New Roman" w:cs="Times New Roman"/>
            <w:sz w:val="24"/>
            <w:szCs w:val="24"/>
          </w:rPr>
          <w:delText xml:space="preserve">sätestatu </w:delText>
        </w:r>
      </w:del>
      <w:r w:rsidRPr="00243956">
        <w:rPr>
          <w:rFonts w:ascii="Times New Roman" w:hAnsi="Times New Roman" w:cs="Times New Roman"/>
          <w:sz w:val="24"/>
          <w:szCs w:val="24"/>
        </w:rPr>
        <w:t>kohaselt;“;</w:t>
      </w:r>
    </w:p>
    <w:p w14:paraId="49D8D49D" w14:textId="77777777" w:rsidR="00D93C4F" w:rsidRPr="00243956" w:rsidRDefault="00D93C4F" w:rsidP="00BC1D5A">
      <w:pPr>
        <w:spacing w:after="0" w:line="240" w:lineRule="auto"/>
        <w:jc w:val="both"/>
        <w:rPr>
          <w:rFonts w:ascii="Times New Roman" w:hAnsi="Times New Roman" w:cs="Times New Roman"/>
          <w:sz w:val="24"/>
          <w:szCs w:val="24"/>
        </w:rPr>
      </w:pPr>
    </w:p>
    <w:p w14:paraId="4A3B5DD2" w14:textId="55CDFF5D" w:rsidR="00007B13" w:rsidRPr="00243956" w:rsidRDefault="00D93C4F" w:rsidP="00BC1D5A">
      <w:pPr>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9</w:t>
      </w:r>
      <w:r w:rsidR="00007B13" w:rsidRPr="00243956">
        <w:rPr>
          <w:rFonts w:ascii="Times New Roman" w:hAnsi="Times New Roman" w:cs="Times New Roman"/>
          <w:b/>
          <w:sz w:val="24"/>
          <w:szCs w:val="24"/>
        </w:rPr>
        <w:t xml:space="preserve">) </w:t>
      </w:r>
      <w:r w:rsidR="00007B13" w:rsidRPr="00243956">
        <w:rPr>
          <w:rFonts w:ascii="Times New Roman" w:hAnsi="Times New Roman" w:cs="Times New Roman"/>
          <w:sz w:val="24"/>
          <w:szCs w:val="24"/>
        </w:rPr>
        <w:t>paragrahvi 28 lõi</w:t>
      </w:r>
      <w:r w:rsidR="00486025" w:rsidRPr="00243956">
        <w:rPr>
          <w:rFonts w:ascii="Times New Roman" w:hAnsi="Times New Roman" w:cs="Times New Roman"/>
          <w:sz w:val="24"/>
          <w:szCs w:val="24"/>
        </w:rPr>
        <w:t>g</w:t>
      </w:r>
      <w:r w:rsidR="00007B13" w:rsidRPr="00243956">
        <w:rPr>
          <w:rFonts w:ascii="Times New Roman" w:hAnsi="Times New Roman" w:cs="Times New Roman"/>
          <w:sz w:val="24"/>
          <w:szCs w:val="24"/>
        </w:rPr>
        <w:t xml:space="preserve">e 2 muudetakse </w:t>
      </w:r>
      <w:r w:rsidR="002E3C70" w:rsidRPr="00243956">
        <w:rPr>
          <w:rFonts w:ascii="Times New Roman" w:hAnsi="Times New Roman" w:cs="Times New Roman"/>
          <w:sz w:val="24"/>
          <w:szCs w:val="24"/>
        </w:rPr>
        <w:t>ning</w:t>
      </w:r>
      <w:r w:rsidR="00007B13" w:rsidRPr="00243956">
        <w:rPr>
          <w:rFonts w:ascii="Times New Roman" w:hAnsi="Times New Roman" w:cs="Times New Roman"/>
          <w:sz w:val="24"/>
          <w:szCs w:val="24"/>
        </w:rPr>
        <w:t xml:space="preserve"> sõnastatakse järgmiselt:</w:t>
      </w:r>
    </w:p>
    <w:p w14:paraId="628B17D4" w14:textId="0221C827"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„(2) Pärijal on käesolevas seaduses sätestatud tingimustel ja korras õigus:</w:t>
      </w:r>
    </w:p>
    <w:p w14:paraId="0D1E185B"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1) kanda päritud osakud oma pensionikontole;</w:t>
      </w:r>
    </w:p>
    <w:p w14:paraId="56990398" w14:textId="03545A95"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 xml:space="preserve">2) vahetada päritud osakud </w:t>
      </w:r>
      <w:commentRangeStart w:id="56"/>
      <w:del w:id="57" w:author="Mari Koik" w:date="2024-06-03T10:37:00Z">
        <w:r w:rsidRPr="00BC7665" w:rsidDel="00557207">
          <w:rPr>
            <w:rFonts w:ascii="Times New Roman" w:hAnsi="Times New Roman" w:cs="Times New Roman"/>
            <w:sz w:val="24"/>
            <w:szCs w:val="24"/>
          </w:rPr>
          <w:delText>selle</w:delText>
        </w:r>
        <w:r w:rsidRPr="00243956" w:rsidDel="00557207">
          <w:rPr>
            <w:rFonts w:ascii="Times New Roman" w:hAnsi="Times New Roman" w:cs="Times New Roman"/>
            <w:sz w:val="24"/>
            <w:szCs w:val="24"/>
          </w:rPr>
          <w:delText xml:space="preserve"> </w:delText>
        </w:r>
      </w:del>
      <w:ins w:id="58" w:author="Mari Koik" w:date="2024-06-03T10:37:00Z">
        <w:r w:rsidR="00557207">
          <w:rPr>
            <w:rFonts w:ascii="Times New Roman" w:hAnsi="Times New Roman" w:cs="Times New Roman"/>
            <w:sz w:val="24"/>
            <w:szCs w:val="24"/>
          </w:rPr>
          <w:t>oma</w:t>
        </w:r>
        <w:r w:rsidR="00557207" w:rsidRPr="00243956">
          <w:rPr>
            <w:rFonts w:ascii="Times New Roman" w:hAnsi="Times New Roman" w:cs="Times New Roman"/>
            <w:sz w:val="24"/>
            <w:szCs w:val="24"/>
          </w:rPr>
          <w:t xml:space="preserve"> </w:t>
        </w:r>
      </w:ins>
      <w:r w:rsidRPr="00243956">
        <w:rPr>
          <w:rFonts w:ascii="Times New Roman" w:hAnsi="Times New Roman" w:cs="Times New Roman"/>
          <w:sz w:val="24"/>
          <w:szCs w:val="24"/>
        </w:rPr>
        <w:t xml:space="preserve">pensionifondi </w:t>
      </w:r>
      <w:commentRangeEnd w:id="56"/>
      <w:r w:rsidR="00557207">
        <w:rPr>
          <w:rStyle w:val="Kommentaariviide"/>
        </w:rPr>
        <w:commentReference w:id="56"/>
      </w:r>
      <w:r w:rsidRPr="00243956">
        <w:rPr>
          <w:rFonts w:ascii="Times New Roman" w:hAnsi="Times New Roman" w:cs="Times New Roman"/>
          <w:sz w:val="24"/>
          <w:szCs w:val="24"/>
        </w:rPr>
        <w:t xml:space="preserve">osakute vastu või kanda päritud osakute tagasivõtmisel saadud summa </w:t>
      </w:r>
      <w:ins w:id="59" w:author="Mari Koik" w:date="2024-06-03T10:33:00Z">
        <w:r w:rsidR="00BC7665">
          <w:rPr>
            <w:rFonts w:ascii="Times New Roman" w:hAnsi="Times New Roman" w:cs="Times New Roman"/>
            <w:sz w:val="24"/>
            <w:szCs w:val="24"/>
          </w:rPr>
          <w:t xml:space="preserve">sellele </w:t>
        </w:r>
      </w:ins>
      <w:r w:rsidRPr="00243956">
        <w:rPr>
          <w:rFonts w:ascii="Times New Roman" w:hAnsi="Times New Roman" w:cs="Times New Roman"/>
          <w:sz w:val="24"/>
          <w:szCs w:val="24"/>
        </w:rPr>
        <w:t xml:space="preserve">pensioni investeerimiskontole, kuhu laekub või peaks laekuma </w:t>
      </w:r>
      <w:del w:id="60" w:author="Mari Koik" w:date="2024-05-31T12:26:00Z">
        <w:r w:rsidRPr="00243956" w:rsidDel="0044664B">
          <w:rPr>
            <w:rFonts w:ascii="Times New Roman" w:hAnsi="Times New Roman" w:cs="Times New Roman"/>
            <w:sz w:val="24"/>
            <w:szCs w:val="24"/>
          </w:rPr>
          <w:delText xml:space="preserve">pärija </w:delText>
        </w:r>
      </w:del>
      <w:ins w:id="61" w:author="Mari Koik" w:date="2024-05-31T12:26:00Z">
        <w:r w:rsidR="0044664B">
          <w:rPr>
            <w:rFonts w:ascii="Times New Roman" w:hAnsi="Times New Roman" w:cs="Times New Roman"/>
            <w:sz w:val="24"/>
            <w:szCs w:val="24"/>
          </w:rPr>
          <w:t>tema</w:t>
        </w:r>
        <w:r w:rsidR="0044664B" w:rsidRPr="00243956">
          <w:rPr>
            <w:rFonts w:ascii="Times New Roman" w:hAnsi="Times New Roman" w:cs="Times New Roman"/>
            <w:sz w:val="24"/>
            <w:szCs w:val="24"/>
          </w:rPr>
          <w:t xml:space="preserve"> </w:t>
        </w:r>
      </w:ins>
      <w:r w:rsidRPr="00243956">
        <w:rPr>
          <w:rFonts w:ascii="Times New Roman" w:hAnsi="Times New Roman" w:cs="Times New Roman"/>
          <w:sz w:val="24"/>
          <w:szCs w:val="24"/>
        </w:rPr>
        <w:t xml:space="preserve">kohustusliku kogumispensioni makse (edaspidi käesolevas jaos </w:t>
      </w:r>
      <w:r w:rsidRPr="00243956">
        <w:rPr>
          <w:rFonts w:ascii="Times New Roman" w:hAnsi="Times New Roman" w:cs="Times New Roman"/>
          <w:i/>
          <w:sz w:val="24"/>
          <w:szCs w:val="24"/>
        </w:rPr>
        <w:t>vahetamine</w:t>
      </w:r>
      <w:r w:rsidRPr="00243956">
        <w:rPr>
          <w:rFonts w:ascii="Times New Roman" w:hAnsi="Times New Roman" w:cs="Times New Roman"/>
          <w:sz w:val="24"/>
          <w:szCs w:val="24"/>
        </w:rPr>
        <w:t>);</w:t>
      </w:r>
    </w:p>
    <w:p w14:paraId="472BC253"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3) võtta päritud pensionifondi osakud tagasi;</w:t>
      </w:r>
    </w:p>
    <w:p w14:paraId="74CAB767" w14:textId="0DF86B85"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 xml:space="preserve">4) omandada päritud pensioni investeerimiskontol oleva raha eest </w:t>
      </w:r>
      <w:commentRangeStart w:id="62"/>
      <w:r w:rsidRPr="00243956">
        <w:rPr>
          <w:rFonts w:ascii="Times New Roman" w:hAnsi="Times New Roman" w:cs="Times New Roman"/>
          <w:sz w:val="24"/>
          <w:szCs w:val="24"/>
        </w:rPr>
        <w:t>selle</w:t>
      </w:r>
      <w:commentRangeEnd w:id="62"/>
      <w:r w:rsidR="00557207">
        <w:rPr>
          <w:rStyle w:val="Kommentaariviide"/>
        </w:rPr>
        <w:commentReference w:id="62"/>
      </w:r>
      <w:r w:rsidRPr="00243956">
        <w:rPr>
          <w:rFonts w:ascii="Times New Roman" w:hAnsi="Times New Roman" w:cs="Times New Roman"/>
          <w:sz w:val="24"/>
          <w:szCs w:val="24"/>
        </w:rPr>
        <w:t xml:space="preserve"> pensionifondi osakuid või kanda see raha oma pensioni investeerimiskontole, kuhu laekub või peaks laekuma </w:t>
      </w:r>
      <w:del w:id="63" w:author="Mari Koik" w:date="2024-05-31T12:28:00Z">
        <w:r w:rsidRPr="00243956" w:rsidDel="0044664B">
          <w:rPr>
            <w:rFonts w:ascii="Times New Roman" w:hAnsi="Times New Roman" w:cs="Times New Roman"/>
            <w:sz w:val="24"/>
            <w:szCs w:val="24"/>
          </w:rPr>
          <w:delText xml:space="preserve">pärija </w:delText>
        </w:r>
      </w:del>
      <w:ins w:id="64" w:author="Mari Koik" w:date="2024-05-31T12:28:00Z">
        <w:r w:rsidR="0044664B">
          <w:rPr>
            <w:rFonts w:ascii="Times New Roman" w:hAnsi="Times New Roman" w:cs="Times New Roman"/>
            <w:sz w:val="24"/>
            <w:szCs w:val="24"/>
          </w:rPr>
          <w:t>tem</w:t>
        </w:r>
        <w:r w:rsidR="0044664B" w:rsidRPr="00243956">
          <w:rPr>
            <w:rFonts w:ascii="Times New Roman" w:hAnsi="Times New Roman" w:cs="Times New Roman"/>
            <w:sz w:val="24"/>
            <w:szCs w:val="24"/>
          </w:rPr>
          <w:t xml:space="preserve">a </w:t>
        </w:r>
      </w:ins>
      <w:r w:rsidRPr="00243956">
        <w:rPr>
          <w:rFonts w:ascii="Times New Roman" w:hAnsi="Times New Roman" w:cs="Times New Roman"/>
          <w:sz w:val="24"/>
          <w:szCs w:val="24"/>
        </w:rPr>
        <w:t xml:space="preserve">kohustusliku kogumispensioni makse;    </w:t>
      </w:r>
    </w:p>
    <w:p w14:paraId="275026B5" w14:textId="77777777" w:rsidR="00486025"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5) võtta pensioni investeerimiskontol olev päritud raha välja.</w:t>
      </w:r>
      <w:r w:rsidR="00486025" w:rsidRPr="00243956">
        <w:rPr>
          <w:rFonts w:ascii="Times New Roman" w:hAnsi="Times New Roman" w:cs="Times New Roman"/>
          <w:sz w:val="24"/>
          <w:szCs w:val="24"/>
        </w:rPr>
        <w:t>“;</w:t>
      </w:r>
    </w:p>
    <w:p w14:paraId="10181B4E" w14:textId="77777777" w:rsidR="00486025" w:rsidRPr="00243956" w:rsidRDefault="00486025" w:rsidP="00BC1D5A">
      <w:pPr>
        <w:shd w:val="clear" w:color="auto" w:fill="FFFFFF"/>
        <w:spacing w:after="0" w:line="240" w:lineRule="auto"/>
        <w:jc w:val="both"/>
        <w:rPr>
          <w:rFonts w:ascii="Times New Roman" w:hAnsi="Times New Roman" w:cs="Times New Roman"/>
          <w:sz w:val="24"/>
          <w:szCs w:val="24"/>
        </w:rPr>
      </w:pPr>
    </w:p>
    <w:p w14:paraId="7DC366A9" w14:textId="3F0471BA" w:rsidR="00486025" w:rsidRDefault="00D93C4F"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bCs/>
          <w:sz w:val="24"/>
          <w:szCs w:val="24"/>
        </w:rPr>
        <w:t>10</w:t>
      </w:r>
      <w:r w:rsidR="00486025" w:rsidRPr="00243956">
        <w:rPr>
          <w:rFonts w:ascii="Times New Roman" w:hAnsi="Times New Roman" w:cs="Times New Roman"/>
          <w:b/>
          <w:bCs/>
          <w:sz w:val="24"/>
          <w:szCs w:val="24"/>
        </w:rPr>
        <w:t>)</w:t>
      </w:r>
      <w:r w:rsidR="00486025">
        <w:rPr>
          <w:rFonts w:ascii="Times New Roman" w:hAnsi="Times New Roman" w:cs="Times New Roman"/>
          <w:sz w:val="24"/>
          <w:szCs w:val="24"/>
        </w:rPr>
        <w:t xml:space="preserve"> paragrahvi 28 täiendatakse lõikega 2</w:t>
      </w:r>
      <w:r w:rsidR="00486025">
        <w:rPr>
          <w:rFonts w:ascii="Times New Roman" w:hAnsi="Times New Roman" w:cs="Times New Roman"/>
          <w:sz w:val="24"/>
          <w:szCs w:val="24"/>
          <w:vertAlign w:val="superscript"/>
        </w:rPr>
        <w:t>1</w:t>
      </w:r>
      <w:r w:rsidR="00486025">
        <w:rPr>
          <w:rFonts w:ascii="Times New Roman" w:hAnsi="Times New Roman" w:cs="Times New Roman"/>
          <w:sz w:val="24"/>
          <w:szCs w:val="24"/>
        </w:rPr>
        <w:t xml:space="preserve"> järgmises sõnastuses:</w:t>
      </w:r>
    </w:p>
    <w:p w14:paraId="40C2166D" w14:textId="33427EB5" w:rsidR="00486025" w:rsidRPr="00007B13" w:rsidRDefault="00486025" w:rsidP="00486025">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07B13">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vertAlign w:val="superscript"/>
        </w:rPr>
        <w:t>1</w:t>
      </w:r>
      <w:r>
        <w:rPr>
          <w:rFonts w:ascii="Times New Roman" w:hAnsi="Times New Roman" w:cs="Times New Roman"/>
          <w:sz w:val="24"/>
          <w:szCs w:val="24"/>
        </w:rPr>
        <w:t>)</w:t>
      </w:r>
      <w:r w:rsidRPr="00007B13">
        <w:rPr>
          <w:rFonts w:ascii="Times New Roman" w:hAnsi="Times New Roman" w:cs="Times New Roman"/>
          <w:sz w:val="24"/>
          <w:szCs w:val="24"/>
        </w:rPr>
        <w:t xml:space="preserve"> Avaldus käesoleva paragrahvi lõikes 2 nimetatud tehingute tegemiseks on ühepoolne tehing tsiviilseadustiku üldosa seaduse tähenduses.“;</w:t>
      </w:r>
    </w:p>
    <w:p w14:paraId="1FEACEAD" w14:textId="2113557D"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 </w:t>
      </w:r>
    </w:p>
    <w:p w14:paraId="0E0777D3" w14:textId="37E38205" w:rsidR="00007B13" w:rsidRPr="00243956" w:rsidRDefault="00D93C4F"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bCs/>
          <w:sz w:val="24"/>
          <w:szCs w:val="24"/>
        </w:rPr>
        <w:t>11</w:t>
      </w:r>
      <w:r w:rsidR="00486025" w:rsidRPr="00243956">
        <w:rPr>
          <w:rFonts w:ascii="Times New Roman" w:hAnsi="Times New Roman" w:cs="Times New Roman"/>
          <w:b/>
          <w:bCs/>
          <w:sz w:val="24"/>
          <w:szCs w:val="24"/>
        </w:rPr>
        <w:t>)</w:t>
      </w:r>
      <w:r w:rsidR="00486025" w:rsidRPr="00243956">
        <w:rPr>
          <w:rFonts w:ascii="Times New Roman" w:hAnsi="Times New Roman" w:cs="Times New Roman"/>
          <w:sz w:val="24"/>
          <w:szCs w:val="24"/>
        </w:rPr>
        <w:t xml:space="preserve"> paragrahvi 28 lõige 3 muudetakse ja sõnastatakse järgmiselt:</w:t>
      </w:r>
    </w:p>
    <w:p w14:paraId="4F8C9D3D" w14:textId="4D0B5824" w:rsidR="00007B13" w:rsidRPr="00243956" w:rsidRDefault="00486025"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w:t>
      </w:r>
      <w:r w:rsidR="00007B13" w:rsidRPr="00243956">
        <w:rPr>
          <w:rFonts w:ascii="Times New Roman" w:hAnsi="Times New Roman" w:cs="Times New Roman"/>
          <w:sz w:val="24"/>
          <w:szCs w:val="24"/>
        </w:rPr>
        <w:t>(3) Päritud pensioni investeerimiskonto kaudu soetatud finantsvara puhul on pärijal pensioni investeerimiskonto avanud krediidiasutusega sõlmitud lepingus, finantsvara soetamisel sõlmitud lepingus ning seaduses sätestatud tingimustel ja korras õigus see finantsvara võõrandada ja finantsvara soetamisel sõlmitud leping lõpetada või registreerida see finantsvara kokkuleppel pärandajale ja pärijale pensioni investeerimiskontod avanud krediidiasutustega oma pensioni investeerimiskontoga seotud väärtpaberikontole.“;</w:t>
      </w:r>
    </w:p>
    <w:p w14:paraId="607900DA"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p>
    <w:p w14:paraId="1D22A747" w14:textId="78D083B5" w:rsidR="00007B13" w:rsidRPr="00007B13" w:rsidRDefault="00D93C4F"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12</w:t>
      </w:r>
      <w:r w:rsidR="00007B13" w:rsidRPr="00243956">
        <w:rPr>
          <w:rFonts w:ascii="Times New Roman" w:hAnsi="Times New Roman" w:cs="Times New Roman"/>
          <w:b/>
          <w:sz w:val="24"/>
          <w:szCs w:val="24"/>
        </w:rPr>
        <w:t>)</w:t>
      </w:r>
      <w:r w:rsidR="00007B13" w:rsidRPr="00007B13">
        <w:rPr>
          <w:rFonts w:ascii="Times New Roman" w:hAnsi="Times New Roman" w:cs="Times New Roman"/>
          <w:sz w:val="24"/>
          <w:szCs w:val="24"/>
        </w:rPr>
        <w:t xml:space="preserve"> paragrahvi 28 täiendatakse lõi</w:t>
      </w:r>
      <w:r w:rsidR="00486025">
        <w:rPr>
          <w:rFonts w:ascii="Times New Roman" w:hAnsi="Times New Roman" w:cs="Times New Roman"/>
          <w:sz w:val="24"/>
          <w:szCs w:val="24"/>
        </w:rPr>
        <w:t>k</w:t>
      </w:r>
      <w:r w:rsidR="00007B13" w:rsidRPr="00007B13">
        <w:rPr>
          <w:rFonts w:ascii="Times New Roman" w:hAnsi="Times New Roman" w:cs="Times New Roman"/>
          <w:sz w:val="24"/>
          <w:szCs w:val="24"/>
        </w:rPr>
        <w:t>ega 3</w:t>
      </w:r>
      <w:r w:rsidR="00007B13" w:rsidRPr="00007B13">
        <w:rPr>
          <w:rFonts w:ascii="Times New Roman" w:hAnsi="Times New Roman" w:cs="Times New Roman"/>
          <w:sz w:val="24"/>
          <w:szCs w:val="24"/>
          <w:vertAlign w:val="superscript"/>
        </w:rPr>
        <w:t>1</w:t>
      </w:r>
      <w:r w:rsidR="00007B13" w:rsidRPr="00007B13">
        <w:rPr>
          <w:rFonts w:ascii="Times New Roman" w:hAnsi="Times New Roman" w:cs="Times New Roman"/>
          <w:sz w:val="24"/>
          <w:szCs w:val="24"/>
        </w:rPr>
        <w:t xml:space="preserve"> järgmises sõnastuses:</w:t>
      </w:r>
    </w:p>
    <w:p w14:paraId="556F0970" w14:textId="18270898"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Kui pensionifondi, kuhu laekub või peaks laekuma pärija kohustusliku kogumispensioni makse, osakute väljalaskmine on investeerimisfondide seaduse § 57 või </w:t>
      </w:r>
      <w:del w:id="65" w:author="Mari Koik" w:date="2024-05-31T13:12:00Z">
        <w:r w:rsidR="0076075A" w:rsidDel="00E652C2">
          <w:rPr>
            <w:rFonts w:ascii="Times New Roman" w:hAnsi="Times New Roman" w:cs="Times New Roman"/>
            <w:sz w:val="24"/>
            <w:szCs w:val="24"/>
          </w:rPr>
          <w:delText xml:space="preserve">§ </w:delText>
        </w:r>
      </w:del>
      <w:r w:rsidRPr="00007B13">
        <w:rPr>
          <w:rFonts w:ascii="Times New Roman" w:hAnsi="Times New Roman" w:cs="Times New Roman"/>
          <w:sz w:val="24"/>
          <w:szCs w:val="24"/>
        </w:rPr>
        <w:t xml:space="preserve">173 alusel peatatud, ei kohaldu käesoleva paragrahvi lõike 2 punktis 2 ega </w:t>
      </w:r>
      <w:r w:rsidR="0076075A">
        <w:rPr>
          <w:rFonts w:ascii="Times New Roman" w:hAnsi="Times New Roman" w:cs="Times New Roman"/>
          <w:sz w:val="24"/>
          <w:szCs w:val="24"/>
        </w:rPr>
        <w:t xml:space="preserve">punktis </w:t>
      </w:r>
      <w:r w:rsidRPr="00007B13">
        <w:rPr>
          <w:rFonts w:ascii="Times New Roman" w:hAnsi="Times New Roman" w:cs="Times New Roman"/>
          <w:sz w:val="24"/>
          <w:szCs w:val="24"/>
        </w:rPr>
        <w:t>4 sätestatud pärija õigus vahetada päritud osakud nimetatud pensionifondi osakute vastu või omandada selle pensionifondi osakuid päritud pensioni investeerimiskontol oleva raha eest.“;</w:t>
      </w:r>
    </w:p>
    <w:p w14:paraId="1FCA01C1"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23B20A74" w14:textId="68266FA6" w:rsidR="00007B13" w:rsidRPr="00243956" w:rsidRDefault="00486025"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w:t>
      </w:r>
      <w:r w:rsidR="00D93C4F" w:rsidRPr="00243956">
        <w:rPr>
          <w:rFonts w:ascii="Times New Roman" w:hAnsi="Times New Roman" w:cs="Times New Roman"/>
          <w:b/>
          <w:sz w:val="24"/>
          <w:szCs w:val="24"/>
        </w:rPr>
        <w:t>3</w:t>
      </w:r>
      <w:r w:rsidR="00007B13" w:rsidRPr="00243956">
        <w:rPr>
          <w:rFonts w:ascii="Times New Roman" w:hAnsi="Times New Roman" w:cs="Times New Roman"/>
          <w:b/>
          <w:sz w:val="24"/>
          <w:szCs w:val="24"/>
        </w:rPr>
        <w:t>)</w:t>
      </w:r>
      <w:r w:rsidR="00007B13" w:rsidRPr="00243956">
        <w:rPr>
          <w:rFonts w:ascii="Times New Roman" w:hAnsi="Times New Roman" w:cs="Times New Roman"/>
          <w:sz w:val="24"/>
          <w:szCs w:val="24"/>
        </w:rPr>
        <w:t xml:space="preserve"> paragrahvi 29 lõige 1 muudetakse ja sõnastatakse järgmiselt:  </w:t>
      </w:r>
    </w:p>
    <w:p w14:paraId="0047C69B"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lastRenderedPageBreak/>
        <w:t>„(1) Päritud kohustusliku kogumispensioni vara ülekandmist võib taotleda pärija, kellele on avatud käesoleva seaduse § 17 kohaselt pensionikonto.“;</w:t>
      </w:r>
    </w:p>
    <w:p w14:paraId="5C9AE034"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p>
    <w:p w14:paraId="3C981810" w14:textId="2B5C7919" w:rsidR="00007B13" w:rsidRPr="00243956" w:rsidRDefault="00486025"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w:t>
      </w:r>
      <w:r w:rsidR="00D93C4F" w:rsidRPr="00243956">
        <w:rPr>
          <w:rFonts w:ascii="Times New Roman" w:hAnsi="Times New Roman" w:cs="Times New Roman"/>
          <w:b/>
          <w:sz w:val="24"/>
          <w:szCs w:val="24"/>
        </w:rPr>
        <w:t>4</w:t>
      </w:r>
      <w:r w:rsidR="00007B13" w:rsidRPr="00243956">
        <w:rPr>
          <w:rFonts w:ascii="Times New Roman" w:hAnsi="Times New Roman" w:cs="Times New Roman"/>
          <w:b/>
          <w:sz w:val="24"/>
          <w:szCs w:val="24"/>
        </w:rPr>
        <w:t>)</w:t>
      </w:r>
      <w:r w:rsidR="00007B13" w:rsidRPr="00243956">
        <w:rPr>
          <w:rFonts w:ascii="Times New Roman" w:hAnsi="Times New Roman" w:cs="Times New Roman"/>
          <w:sz w:val="24"/>
          <w:szCs w:val="24"/>
        </w:rPr>
        <w:t xml:space="preserve"> paragrahvi 31 pealkir</w:t>
      </w:r>
      <w:r w:rsidR="0076075A" w:rsidRPr="00243956">
        <w:rPr>
          <w:rFonts w:ascii="Times New Roman" w:hAnsi="Times New Roman" w:cs="Times New Roman"/>
          <w:sz w:val="24"/>
          <w:szCs w:val="24"/>
        </w:rPr>
        <w:t>i</w:t>
      </w:r>
      <w:r w:rsidR="00007B13" w:rsidRPr="00243956">
        <w:rPr>
          <w:rFonts w:ascii="Times New Roman" w:hAnsi="Times New Roman" w:cs="Times New Roman"/>
          <w:sz w:val="24"/>
          <w:szCs w:val="24"/>
        </w:rPr>
        <w:t xml:space="preserve"> muudetakse ja sõnastatakse järgmiselt:</w:t>
      </w:r>
    </w:p>
    <w:p w14:paraId="31DFF8A0" w14:textId="7C32E8AD"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w:t>
      </w:r>
      <w:r w:rsidRPr="00243956">
        <w:rPr>
          <w:rFonts w:ascii="Times New Roman" w:hAnsi="Times New Roman" w:cs="Times New Roman"/>
          <w:b/>
          <w:sz w:val="24"/>
          <w:szCs w:val="24"/>
        </w:rPr>
        <w:t>§ 31. Pensionifondi osakute ülekandmise ja vahetamise, päritud raha ülekandmise ja selle eest pensionifondi osakute omandamise ning väljamakse tegemise kord</w:t>
      </w:r>
      <w:r w:rsidRPr="00243956">
        <w:rPr>
          <w:rFonts w:ascii="Times New Roman" w:hAnsi="Times New Roman" w:cs="Times New Roman"/>
          <w:sz w:val="24"/>
          <w:szCs w:val="24"/>
        </w:rPr>
        <w:t>“;</w:t>
      </w:r>
    </w:p>
    <w:p w14:paraId="7851F1A8"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p>
    <w:p w14:paraId="7AB0AA92" w14:textId="6E779C73" w:rsidR="00007B13" w:rsidRPr="00243956" w:rsidRDefault="00486025"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w:t>
      </w:r>
      <w:r w:rsidR="00D93C4F" w:rsidRPr="00243956">
        <w:rPr>
          <w:rFonts w:ascii="Times New Roman" w:hAnsi="Times New Roman" w:cs="Times New Roman"/>
          <w:b/>
          <w:sz w:val="24"/>
          <w:szCs w:val="24"/>
        </w:rPr>
        <w:t>5</w:t>
      </w:r>
      <w:r w:rsidR="00007B13" w:rsidRPr="00243956">
        <w:rPr>
          <w:rFonts w:ascii="Times New Roman" w:hAnsi="Times New Roman" w:cs="Times New Roman"/>
          <w:b/>
          <w:sz w:val="24"/>
          <w:szCs w:val="24"/>
        </w:rPr>
        <w:t>)</w:t>
      </w:r>
      <w:r w:rsidR="00007B13" w:rsidRPr="00243956">
        <w:rPr>
          <w:rFonts w:ascii="Times New Roman" w:hAnsi="Times New Roman" w:cs="Times New Roman"/>
          <w:sz w:val="24"/>
          <w:szCs w:val="24"/>
        </w:rPr>
        <w:t xml:space="preserve"> paragrahvi 31 lõike 1</w:t>
      </w:r>
      <w:r w:rsidR="00EF511C" w:rsidRPr="00243956">
        <w:rPr>
          <w:rFonts w:ascii="Times New Roman" w:hAnsi="Times New Roman" w:cs="Times New Roman"/>
          <w:sz w:val="24"/>
          <w:szCs w:val="24"/>
        </w:rPr>
        <w:t xml:space="preserve"> sissejuhatavas lauseosas</w:t>
      </w:r>
      <w:r w:rsidR="00007B13" w:rsidRPr="00243956">
        <w:rPr>
          <w:rFonts w:ascii="Times New Roman" w:hAnsi="Times New Roman" w:cs="Times New Roman"/>
          <w:sz w:val="24"/>
          <w:szCs w:val="24"/>
        </w:rPr>
        <w:t xml:space="preserve"> asendatakse sõnad „pensionikontole või nende tagasivõtmiseks“ sõnadega „pensionikontole, nende vahetamiseks või tagasivõtmiseks“;</w:t>
      </w:r>
    </w:p>
    <w:p w14:paraId="668C9CA5"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p>
    <w:p w14:paraId="3B625EA7" w14:textId="39979C39"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w:t>
      </w:r>
      <w:r w:rsidR="00D93C4F" w:rsidRPr="00243956">
        <w:rPr>
          <w:rFonts w:ascii="Times New Roman" w:hAnsi="Times New Roman" w:cs="Times New Roman"/>
          <w:b/>
          <w:sz w:val="24"/>
          <w:szCs w:val="24"/>
        </w:rPr>
        <w:t>6</w:t>
      </w:r>
      <w:r w:rsidRPr="00243956">
        <w:rPr>
          <w:rFonts w:ascii="Times New Roman" w:hAnsi="Times New Roman" w:cs="Times New Roman"/>
          <w:b/>
          <w:sz w:val="24"/>
          <w:szCs w:val="24"/>
        </w:rPr>
        <w:t>)</w:t>
      </w:r>
      <w:r w:rsidRPr="00007B13">
        <w:rPr>
          <w:rFonts w:ascii="Times New Roman" w:hAnsi="Times New Roman" w:cs="Times New Roman"/>
          <w:sz w:val="24"/>
          <w:szCs w:val="24"/>
        </w:rPr>
        <w:t xml:space="preserve"> paragrahvi 31 lõiget 1 täiendatakse punktiga 5</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järgmises sõnastuses:</w:t>
      </w:r>
    </w:p>
    <w:p w14:paraId="47D5F80C" w14:textId="0CA54C13"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„5</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iga pensionifondi nimetus, mille osaku</w:t>
      </w:r>
      <w:r w:rsidR="00C523EE">
        <w:rPr>
          <w:rFonts w:ascii="Times New Roman" w:hAnsi="Times New Roman" w:cs="Times New Roman"/>
          <w:sz w:val="24"/>
          <w:szCs w:val="24"/>
        </w:rPr>
        <w:t>i</w:t>
      </w:r>
      <w:r w:rsidRPr="00007B13">
        <w:rPr>
          <w:rFonts w:ascii="Times New Roman" w:hAnsi="Times New Roman" w:cs="Times New Roman"/>
          <w:sz w:val="24"/>
          <w:szCs w:val="24"/>
        </w:rPr>
        <w:t>d füüsilisest isikust pärija soovib vahetada, ja nende osakute arv;“;</w:t>
      </w:r>
    </w:p>
    <w:p w14:paraId="7699B3DB"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0195CE0D" w14:textId="543D69BC"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w:t>
      </w:r>
      <w:r w:rsidR="00D93C4F" w:rsidRPr="00243956">
        <w:rPr>
          <w:rFonts w:ascii="Times New Roman" w:hAnsi="Times New Roman" w:cs="Times New Roman"/>
          <w:b/>
          <w:sz w:val="24"/>
          <w:szCs w:val="24"/>
        </w:rPr>
        <w:t>7</w:t>
      </w:r>
      <w:r w:rsidRPr="00243956">
        <w:rPr>
          <w:rFonts w:ascii="Times New Roman" w:hAnsi="Times New Roman" w:cs="Times New Roman"/>
          <w:b/>
          <w:sz w:val="24"/>
          <w:szCs w:val="24"/>
        </w:rPr>
        <w:t>)</w:t>
      </w:r>
      <w:r w:rsidRPr="00243956">
        <w:rPr>
          <w:rFonts w:ascii="Times New Roman" w:hAnsi="Times New Roman" w:cs="Times New Roman"/>
          <w:sz w:val="24"/>
          <w:szCs w:val="24"/>
        </w:rPr>
        <w:t xml:space="preserve"> paragrahvi 31 lõike 3 esimeses lauses asendatakse sõna „tagasivõtmise“ sõnadega „tagasivõtmise, vahetamise“;</w:t>
      </w:r>
    </w:p>
    <w:p w14:paraId="6B0E7501"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p>
    <w:p w14:paraId="24AB8E9E" w14:textId="6F014126"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w:t>
      </w:r>
      <w:r w:rsidR="00D93C4F" w:rsidRPr="00243956">
        <w:rPr>
          <w:rFonts w:ascii="Times New Roman" w:hAnsi="Times New Roman" w:cs="Times New Roman"/>
          <w:b/>
          <w:sz w:val="24"/>
          <w:szCs w:val="24"/>
        </w:rPr>
        <w:t>8</w:t>
      </w:r>
      <w:r w:rsidRPr="00243956">
        <w:rPr>
          <w:rFonts w:ascii="Times New Roman" w:hAnsi="Times New Roman" w:cs="Times New Roman"/>
          <w:b/>
          <w:sz w:val="24"/>
          <w:szCs w:val="24"/>
        </w:rPr>
        <w:t>)</w:t>
      </w:r>
      <w:r w:rsidRPr="00243956">
        <w:rPr>
          <w:rFonts w:ascii="Times New Roman" w:hAnsi="Times New Roman" w:cs="Times New Roman"/>
          <w:sz w:val="24"/>
          <w:szCs w:val="24"/>
        </w:rPr>
        <w:t xml:space="preserve"> paragrahvi 31 täiendatakse lõikega 3</w:t>
      </w:r>
      <w:r w:rsidRPr="00243956">
        <w:rPr>
          <w:rFonts w:ascii="Times New Roman" w:hAnsi="Times New Roman" w:cs="Times New Roman"/>
          <w:sz w:val="24"/>
          <w:szCs w:val="24"/>
          <w:vertAlign w:val="superscript"/>
        </w:rPr>
        <w:t>1</w:t>
      </w:r>
      <w:r w:rsidRPr="00243956">
        <w:rPr>
          <w:rFonts w:ascii="Times New Roman" w:hAnsi="Times New Roman" w:cs="Times New Roman"/>
          <w:sz w:val="24"/>
          <w:szCs w:val="24"/>
        </w:rPr>
        <w:t xml:space="preserve"> järgmises sõnastuses:</w:t>
      </w:r>
    </w:p>
    <w:p w14:paraId="648B0DF3" w14:textId="6B455834"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„(3</w:t>
      </w:r>
      <w:r w:rsidRPr="00243956">
        <w:rPr>
          <w:rFonts w:ascii="Times New Roman" w:hAnsi="Times New Roman" w:cs="Times New Roman"/>
          <w:sz w:val="24"/>
          <w:szCs w:val="24"/>
          <w:vertAlign w:val="superscript"/>
        </w:rPr>
        <w:t>1</w:t>
      </w:r>
      <w:r w:rsidRPr="00243956">
        <w:rPr>
          <w:rFonts w:ascii="Times New Roman" w:hAnsi="Times New Roman" w:cs="Times New Roman"/>
          <w:sz w:val="24"/>
          <w:szCs w:val="24"/>
        </w:rPr>
        <w:t xml:space="preserve">) Kui päritud pensionifondi, mille osakute vahetamist või tagasivõtmist osakuomanik käesoleva seaduse § 28 lõike 2 punkti 2 või 3 kohaselt soovib, osakute tagasivõtmine on investeerimisfondide seaduse § 57 või </w:t>
      </w:r>
      <w:del w:id="66" w:author="Mari Koik" w:date="2024-06-03T11:46:00Z">
        <w:r w:rsidRPr="00243956" w:rsidDel="00B64975">
          <w:rPr>
            <w:rFonts w:ascii="Times New Roman" w:hAnsi="Times New Roman" w:cs="Times New Roman"/>
            <w:sz w:val="24"/>
            <w:szCs w:val="24"/>
          </w:rPr>
          <w:delText xml:space="preserve">§ </w:delText>
        </w:r>
      </w:del>
      <w:r w:rsidRPr="00243956">
        <w:rPr>
          <w:rFonts w:ascii="Times New Roman" w:hAnsi="Times New Roman" w:cs="Times New Roman"/>
          <w:sz w:val="24"/>
          <w:szCs w:val="24"/>
        </w:rPr>
        <w:t>173 alusel peatatud, korraldab registripidaja osakute tagasivõtmise või vahetamise esimesel võimalusel pärast takistavate asjaolude äralangemist.“;</w:t>
      </w:r>
    </w:p>
    <w:p w14:paraId="45A31937"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p>
    <w:p w14:paraId="1D0B2913" w14:textId="286EAD14"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1</w:t>
      </w:r>
      <w:r w:rsidR="00D93C4F" w:rsidRPr="00243956">
        <w:rPr>
          <w:rFonts w:ascii="Times New Roman" w:hAnsi="Times New Roman" w:cs="Times New Roman"/>
          <w:b/>
          <w:sz w:val="24"/>
          <w:szCs w:val="24"/>
        </w:rPr>
        <w:t>9</w:t>
      </w:r>
      <w:r w:rsidRPr="00243956">
        <w:rPr>
          <w:rFonts w:ascii="Times New Roman" w:hAnsi="Times New Roman" w:cs="Times New Roman"/>
          <w:b/>
          <w:sz w:val="24"/>
          <w:szCs w:val="24"/>
        </w:rPr>
        <w:t>)</w:t>
      </w:r>
      <w:r w:rsidRPr="00243956">
        <w:rPr>
          <w:rFonts w:ascii="Times New Roman" w:hAnsi="Times New Roman" w:cs="Times New Roman"/>
          <w:sz w:val="24"/>
          <w:szCs w:val="24"/>
        </w:rPr>
        <w:t xml:space="preserve"> paragrahvi 31 lõike 4 neljandas lauses asendatakse sõnad „tagasivõtmiseks või oma pensionikontole kandmiseks“ sõnadega „tagasivõtmiseks, oma pensionikontole kandmiseks või vahetamiseks“;</w:t>
      </w:r>
    </w:p>
    <w:p w14:paraId="50338C6D" w14:textId="77777777" w:rsidR="00007B13" w:rsidRPr="00243956" w:rsidRDefault="00007B13"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sz w:val="24"/>
          <w:szCs w:val="24"/>
        </w:rPr>
        <w:t xml:space="preserve"> </w:t>
      </w:r>
    </w:p>
    <w:p w14:paraId="649F1939" w14:textId="4010E853" w:rsidR="00007B13" w:rsidRPr="00007B13" w:rsidRDefault="00D93C4F"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20</w:t>
      </w:r>
      <w:r w:rsidR="00007B13" w:rsidRPr="00243956">
        <w:rPr>
          <w:rFonts w:ascii="Times New Roman" w:hAnsi="Times New Roman" w:cs="Times New Roman"/>
          <w:b/>
          <w:sz w:val="24"/>
          <w:szCs w:val="24"/>
        </w:rPr>
        <w:t>)</w:t>
      </w:r>
      <w:r w:rsidR="00007B13" w:rsidRPr="00007B13">
        <w:rPr>
          <w:rFonts w:ascii="Times New Roman" w:hAnsi="Times New Roman" w:cs="Times New Roman"/>
          <w:sz w:val="24"/>
          <w:szCs w:val="24"/>
        </w:rPr>
        <w:t xml:space="preserve"> paragrahvi 31 lõiked 4</w:t>
      </w:r>
      <w:r w:rsidR="00007B13" w:rsidRPr="00007B13">
        <w:rPr>
          <w:rFonts w:ascii="Times New Roman" w:hAnsi="Times New Roman" w:cs="Times New Roman"/>
          <w:sz w:val="24"/>
          <w:szCs w:val="24"/>
          <w:vertAlign w:val="superscript"/>
        </w:rPr>
        <w:t xml:space="preserve">1 </w:t>
      </w:r>
      <w:r w:rsidR="00007B13" w:rsidRPr="00007B13">
        <w:rPr>
          <w:rFonts w:ascii="Times New Roman" w:hAnsi="Times New Roman" w:cs="Times New Roman"/>
          <w:sz w:val="24"/>
          <w:szCs w:val="24"/>
        </w:rPr>
        <w:t>ja 4</w:t>
      </w:r>
      <w:r w:rsidR="00007B13" w:rsidRPr="00007B13">
        <w:rPr>
          <w:rFonts w:ascii="Times New Roman" w:hAnsi="Times New Roman" w:cs="Times New Roman"/>
          <w:sz w:val="24"/>
          <w:szCs w:val="24"/>
          <w:vertAlign w:val="superscript"/>
        </w:rPr>
        <w:t xml:space="preserve">2 </w:t>
      </w:r>
      <w:r w:rsidR="00007B13" w:rsidRPr="00007B13">
        <w:rPr>
          <w:rFonts w:ascii="Times New Roman" w:hAnsi="Times New Roman" w:cs="Times New Roman"/>
          <w:sz w:val="24"/>
          <w:szCs w:val="24"/>
        </w:rPr>
        <w:t xml:space="preserve">muudetakse </w:t>
      </w:r>
      <w:r w:rsidR="00FF0DFD">
        <w:rPr>
          <w:rFonts w:ascii="Times New Roman" w:hAnsi="Times New Roman" w:cs="Times New Roman"/>
          <w:sz w:val="24"/>
          <w:szCs w:val="24"/>
        </w:rPr>
        <w:t>ning</w:t>
      </w:r>
      <w:r w:rsidR="00007B13" w:rsidRPr="00007B13">
        <w:rPr>
          <w:rFonts w:ascii="Times New Roman" w:hAnsi="Times New Roman" w:cs="Times New Roman"/>
          <w:sz w:val="24"/>
          <w:szCs w:val="24"/>
        </w:rPr>
        <w:t xml:space="preserve"> sõnastatakse järgmiselt:</w:t>
      </w:r>
    </w:p>
    <w:p w14:paraId="46978190" w14:textId="2879A104"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„(4</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Kui pärandvara sisaldab pensioni investeerimiskontol olevat raha, korraldab </w:t>
      </w:r>
      <w:commentRangeStart w:id="67"/>
      <w:r w:rsidRPr="00007B13">
        <w:rPr>
          <w:rFonts w:ascii="Times New Roman" w:hAnsi="Times New Roman" w:cs="Times New Roman"/>
          <w:sz w:val="24"/>
          <w:szCs w:val="24"/>
        </w:rPr>
        <w:t>selle</w:t>
      </w:r>
      <w:commentRangeEnd w:id="67"/>
      <w:r w:rsidR="002E26BF">
        <w:rPr>
          <w:rStyle w:val="Kommentaariviide"/>
        </w:rPr>
        <w:commentReference w:id="67"/>
      </w:r>
      <w:r w:rsidRPr="00007B13">
        <w:rPr>
          <w:rFonts w:ascii="Times New Roman" w:hAnsi="Times New Roman" w:cs="Times New Roman"/>
          <w:sz w:val="24"/>
          <w:szCs w:val="24"/>
        </w:rPr>
        <w:t xml:space="preserve"> pensionifondi osakute väljalaskmise või raha pärija pensioni </w:t>
      </w:r>
      <w:ins w:id="68" w:author="Mari Koik" w:date="2024-05-31T13:26:00Z">
        <w:r w:rsidR="00E075DA">
          <w:rPr>
            <w:rFonts w:ascii="Times New Roman" w:hAnsi="Times New Roman" w:cs="Times New Roman"/>
            <w:sz w:val="24"/>
            <w:szCs w:val="24"/>
          </w:rPr>
          <w:t xml:space="preserve">sellele </w:t>
        </w:r>
      </w:ins>
      <w:r w:rsidRPr="00007B13">
        <w:rPr>
          <w:rFonts w:ascii="Times New Roman" w:hAnsi="Times New Roman" w:cs="Times New Roman"/>
          <w:sz w:val="24"/>
          <w:szCs w:val="24"/>
        </w:rPr>
        <w:t>investeerimiskontole kandmise, kuhu laekub või peaks laekuma pärija kohustusliku kogumispensioni makse, või raha pärijale väljamaksmise registripidaja viie tööpäeva jooksul pensioni investeerimiskonto avanud krediidiasutuselt käesoleva paragrahvi lõikes 4</w:t>
      </w:r>
      <w:r w:rsidRPr="00007B13">
        <w:rPr>
          <w:rFonts w:ascii="Times New Roman" w:hAnsi="Times New Roman" w:cs="Times New Roman"/>
          <w:sz w:val="24"/>
          <w:szCs w:val="24"/>
          <w:vertAlign w:val="superscript"/>
        </w:rPr>
        <w:t>2</w:t>
      </w:r>
      <w:r w:rsidRPr="00007B13">
        <w:rPr>
          <w:rFonts w:ascii="Times New Roman" w:hAnsi="Times New Roman" w:cs="Times New Roman"/>
          <w:sz w:val="24"/>
          <w:szCs w:val="24"/>
        </w:rPr>
        <w:t xml:space="preserve"> nimetatud andmete saamisest arvates vastavalt </w:t>
      </w:r>
      <w:commentRangeStart w:id="69"/>
      <w:del w:id="70" w:author="Mari Koik" w:date="2024-06-03T11:53:00Z">
        <w:r w:rsidR="00486025" w:rsidDel="002E26BF">
          <w:rPr>
            <w:rFonts w:ascii="Times New Roman" w:hAnsi="Times New Roman" w:cs="Times New Roman"/>
            <w:sz w:val="24"/>
            <w:szCs w:val="24"/>
          </w:rPr>
          <w:delText xml:space="preserve">käesolevas </w:delText>
        </w:r>
      </w:del>
      <w:ins w:id="71" w:author="Mari Koik" w:date="2024-06-03T11:53:00Z">
        <w:r w:rsidR="002E26BF">
          <w:rPr>
            <w:rFonts w:ascii="Times New Roman" w:hAnsi="Times New Roman" w:cs="Times New Roman"/>
            <w:sz w:val="24"/>
            <w:szCs w:val="24"/>
          </w:rPr>
          <w:t xml:space="preserve">käesolevale </w:t>
        </w:r>
      </w:ins>
      <w:r w:rsidR="00486025">
        <w:rPr>
          <w:rFonts w:ascii="Times New Roman" w:hAnsi="Times New Roman" w:cs="Times New Roman"/>
          <w:sz w:val="24"/>
          <w:szCs w:val="24"/>
        </w:rPr>
        <w:t>seaduse</w:t>
      </w:r>
      <w:ins w:id="72" w:author="Mari Koik" w:date="2024-06-03T11:53:00Z">
        <w:r w:rsidR="002E26BF">
          <w:rPr>
            <w:rFonts w:ascii="Times New Roman" w:hAnsi="Times New Roman" w:cs="Times New Roman"/>
            <w:sz w:val="24"/>
            <w:szCs w:val="24"/>
          </w:rPr>
          <w:t>le</w:t>
        </w:r>
      </w:ins>
      <w:del w:id="73" w:author="Mari Koik" w:date="2024-06-03T11:53:00Z">
        <w:r w:rsidR="00486025" w:rsidDel="002E26BF">
          <w:rPr>
            <w:rFonts w:ascii="Times New Roman" w:hAnsi="Times New Roman" w:cs="Times New Roman"/>
            <w:sz w:val="24"/>
            <w:szCs w:val="24"/>
          </w:rPr>
          <w:delText>s</w:delText>
        </w:r>
      </w:del>
      <w:r w:rsidR="00486025">
        <w:rPr>
          <w:rFonts w:ascii="Times New Roman" w:hAnsi="Times New Roman" w:cs="Times New Roman"/>
          <w:sz w:val="24"/>
          <w:szCs w:val="24"/>
        </w:rPr>
        <w:t xml:space="preserve"> ja selle alusel kehtestatud </w:t>
      </w:r>
      <w:r w:rsidRPr="00007B13">
        <w:rPr>
          <w:rFonts w:ascii="Times New Roman" w:hAnsi="Times New Roman" w:cs="Times New Roman"/>
          <w:sz w:val="24"/>
          <w:szCs w:val="24"/>
        </w:rPr>
        <w:t>õigusaktide</w:t>
      </w:r>
      <w:ins w:id="74" w:author="Mari Koik" w:date="2024-05-31T13:27:00Z">
        <w:r w:rsidR="00E075DA">
          <w:rPr>
            <w:rFonts w:ascii="Times New Roman" w:hAnsi="Times New Roman" w:cs="Times New Roman"/>
            <w:sz w:val="24"/>
            <w:szCs w:val="24"/>
          </w:rPr>
          <w:t>le</w:t>
        </w:r>
      </w:ins>
      <w:del w:id="75" w:author="Mari Koik" w:date="2024-05-31T13:27:00Z">
        <w:r w:rsidR="00486025" w:rsidDel="00E075DA">
          <w:rPr>
            <w:rFonts w:ascii="Times New Roman" w:hAnsi="Times New Roman" w:cs="Times New Roman"/>
            <w:sz w:val="24"/>
            <w:szCs w:val="24"/>
          </w:rPr>
          <w:delText>s</w:delText>
        </w:r>
      </w:del>
      <w:r w:rsidRPr="00007B13">
        <w:rPr>
          <w:rFonts w:ascii="Times New Roman" w:hAnsi="Times New Roman" w:cs="Times New Roman"/>
          <w:sz w:val="24"/>
          <w:szCs w:val="24"/>
        </w:rPr>
        <w:t xml:space="preserve"> </w:t>
      </w:r>
      <w:commentRangeEnd w:id="69"/>
      <w:r w:rsidR="002E26BF">
        <w:rPr>
          <w:rStyle w:val="Kommentaariviide"/>
        </w:rPr>
        <w:commentReference w:id="69"/>
      </w:r>
      <w:r w:rsidR="00486025">
        <w:rPr>
          <w:rFonts w:ascii="Times New Roman" w:hAnsi="Times New Roman" w:cs="Times New Roman"/>
          <w:sz w:val="24"/>
          <w:szCs w:val="24"/>
        </w:rPr>
        <w:t>ning</w:t>
      </w:r>
      <w:r w:rsidRPr="00007B13">
        <w:rPr>
          <w:rFonts w:ascii="Times New Roman" w:hAnsi="Times New Roman" w:cs="Times New Roman"/>
          <w:sz w:val="24"/>
          <w:szCs w:val="24"/>
        </w:rPr>
        <w:t xml:space="preserve"> registripidaja </w:t>
      </w:r>
      <w:commentRangeStart w:id="76"/>
      <w:del w:id="77" w:author="Mari Koik" w:date="2024-06-03T11:54:00Z">
        <w:r w:rsidRPr="00292418" w:rsidDel="002E26BF">
          <w:rPr>
            <w:rFonts w:ascii="Times New Roman" w:hAnsi="Times New Roman" w:cs="Times New Roman"/>
            <w:sz w:val="24"/>
            <w:szCs w:val="24"/>
          </w:rPr>
          <w:delText xml:space="preserve">poolt </w:delText>
        </w:r>
      </w:del>
      <w:ins w:id="78" w:author="Mari Koik" w:date="2024-06-03T11:54:00Z">
        <w:r w:rsidR="002E26BF" w:rsidRPr="00292418">
          <w:rPr>
            <w:rFonts w:ascii="Times New Roman" w:hAnsi="Times New Roman" w:cs="Times New Roman"/>
            <w:sz w:val="24"/>
            <w:szCs w:val="24"/>
          </w:rPr>
          <w:t>ja</w:t>
        </w:r>
        <w:r w:rsidR="002E26BF">
          <w:rPr>
            <w:rFonts w:ascii="Times New Roman" w:hAnsi="Times New Roman" w:cs="Times New Roman"/>
            <w:sz w:val="24"/>
            <w:szCs w:val="24"/>
          </w:rPr>
          <w:t xml:space="preserve"> </w:t>
        </w:r>
      </w:ins>
      <w:r w:rsidRPr="00007B13">
        <w:rPr>
          <w:rFonts w:ascii="Times New Roman" w:hAnsi="Times New Roman" w:cs="Times New Roman"/>
          <w:sz w:val="24"/>
          <w:szCs w:val="24"/>
        </w:rPr>
        <w:t>pärandajale pensioni investeerimiskonto avanud krediidiasutuse</w:t>
      </w:r>
      <w:del w:id="79" w:author="Mari Koik" w:date="2024-06-03T11:54:00Z">
        <w:r w:rsidRPr="00007B13" w:rsidDel="002E26BF">
          <w:rPr>
            <w:rFonts w:ascii="Times New Roman" w:hAnsi="Times New Roman" w:cs="Times New Roman"/>
            <w:sz w:val="24"/>
            <w:szCs w:val="24"/>
          </w:rPr>
          <w:delText>ga</w:delText>
        </w:r>
      </w:del>
      <w:ins w:id="80" w:author="Mari Koik" w:date="2024-06-03T11:54:00Z">
        <w:r w:rsidR="002E26BF">
          <w:rPr>
            <w:rFonts w:ascii="Times New Roman" w:hAnsi="Times New Roman" w:cs="Times New Roman"/>
            <w:sz w:val="24"/>
            <w:szCs w:val="24"/>
          </w:rPr>
          <w:t xml:space="preserve"> vahel</w:t>
        </w:r>
      </w:ins>
      <w:r w:rsidRPr="00007B13">
        <w:rPr>
          <w:rFonts w:ascii="Times New Roman" w:hAnsi="Times New Roman" w:cs="Times New Roman"/>
          <w:sz w:val="24"/>
          <w:szCs w:val="24"/>
        </w:rPr>
        <w:t xml:space="preserve"> </w:t>
      </w:r>
      <w:commentRangeEnd w:id="76"/>
      <w:r w:rsidR="00292418">
        <w:rPr>
          <w:rStyle w:val="Kommentaariviide"/>
        </w:rPr>
        <w:commentReference w:id="76"/>
      </w:r>
      <w:r w:rsidRPr="00007B13">
        <w:rPr>
          <w:rFonts w:ascii="Times New Roman" w:hAnsi="Times New Roman" w:cs="Times New Roman"/>
          <w:sz w:val="24"/>
          <w:szCs w:val="24"/>
        </w:rPr>
        <w:t>sõlmitud lepingule.</w:t>
      </w:r>
    </w:p>
    <w:p w14:paraId="3D5253B2"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1A619A19" w14:textId="5E80FF45"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(4</w:t>
      </w:r>
      <w:r w:rsidRPr="00007B13">
        <w:rPr>
          <w:rFonts w:ascii="Times New Roman" w:hAnsi="Times New Roman" w:cs="Times New Roman"/>
          <w:sz w:val="24"/>
          <w:szCs w:val="24"/>
          <w:vertAlign w:val="superscript"/>
        </w:rPr>
        <w:t>2</w:t>
      </w:r>
      <w:r w:rsidRPr="00007B13">
        <w:rPr>
          <w:rFonts w:ascii="Times New Roman" w:hAnsi="Times New Roman" w:cs="Times New Roman"/>
          <w:sz w:val="24"/>
          <w:szCs w:val="24"/>
        </w:rPr>
        <w:t xml:space="preserve">) </w:t>
      </w:r>
      <w:commentRangeStart w:id="81"/>
      <w:r w:rsidRPr="00007B13">
        <w:rPr>
          <w:rFonts w:ascii="Times New Roman" w:hAnsi="Times New Roman" w:cs="Times New Roman"/>
          <w:sz w:val="24"/>
          <w:szCs w:val="24"/>
        </w:rPr>
        <w:t>Pärandajale pensioni investeerimiskonto avanud krediidiasutus kannab registripidajale summa, mille eest pärija soovib omandada pensionifondi osakuid või mille ta soovib oma pensioni investeerimiskontole kanda käesoleva seaduse § 28 lõike 2 punkti</w:t>
      </w:r>
      <w:del w:id="82" w:author="Mari Koik" w:date="2024-05-31T13:46:00Z">
        <w:r w:rsidRPr="00007B13" w:rsidDel="00F46443">
          <w:rPr>
            <w:rFonts w:ascii="Times New Roman" w:hAnsi="Times New Roman" w:cs="Times New Roman"/>
            <w:sz w:val="24"/>
            <w:szCs w:val="24"/>
          </w:rPr>
          <w:delText>s</w:delText>
        </w:r>
      </w:del>
      <w:r w:rsidRPr="00007B13">
        <w:rPr>
          <w:rFonts w:ascii="Times New Roman" w:hAnsi="Times New Roman" w:cs="Times New Roman"/>
          <w:sz w:val="24"/>
          <w:szCs w:val="24"/>
        </w:rPr>
        <w:t xml:space="preserve"> 4 </w:t>
      </w:r>
      <w:del w:id="83" w:author="Mari Koik" w:date="2024-05-31T13:47:00Z">
        <w:r w:rsidRPr="00007B13" w:rsidDel="00F46443">
          <w:rPr>
            <w:rFonts w:ascii="Times New Roman" w:hAnsi="Times New Roman" w:cs="Times New Roman"/>
            <w:sz w:val="24"/>
            <w:szCs w:val="24"/>
          </w:rPr>
          <w:delText xml:space="preserve">sätestatu </w:delText>
        </w:r>
      </w:del>
      <w:r w:rsidRPr="00007B13">
        <w:rPr>
          <w:rFonts w:ascii="Times New Roman" w:hAnsi="Times New Roman" w:cs="Times New Roman"/>
          <w:sz w:val="24"/>
          <w:szCs w:val="24"/>
        </w:rPr>
        <w:t>kohaselt, või summa, mille pärija soovib sellelt pensioni investeerimiskontolt välja võtta, ning esitab registripidajale viivitamata pärast pärijalt vastava avalduse saamist pensioni investeerimiskontol oleva raha väljamaksmiseks, selle pärija pensioni investeerimiskontole kandmiseks või pensionifondi osakute väljalaskmiseks avalduse, milles peavad olema märgitud käesoleva paragrahvi lõike 1 punktides 1–3, 7 ja 10 nimetatud andmed ning summa, mille eest pärija soovib omandada pensionifondi osakuid või mille ta soovib oma pensioni investeerimiskontole kanda või pärandaja pensioni investeerimiskontolt välja võtta, koos pensioni investeerimiskonto numbri ja selle avanud krediidiasutuse ärinimega.“;</w:t>
      </w:r>
      <w:commentRangeEnd w:id="81"/>
      <w:r w:rsidR="00E075DA">
        <w:rPr>
          <w:rStyle w:val="Kommentaariviide"/>
        </w:rPr>
        <w:commentReference w:id="81"/>
      </w:r>
    </w:p>
    <w:p w14:paraId="2D618108"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109FE27B" w14:textId="270069C6" w:rsidR="00007B13" w:rsidRPr="00007B13" w:rsidRDefault="00D93C4F" w:rsidP="00BC1D5A">
      <w:pPr>
        <w:shd w:val="clear" w:color="auto" w:fill="FFFFFF"/>
        <w:spacing w:after="0" w:line="240" w:lineRule="auto"/>
        <w:jc w:val="both"/>
        <w:rPr>
          <w:rFonts w:ascii="Times New Roman" w:hAnsi="Times New Roman" w:cs="Times New Roman"/>
          <w:sz w:val="24"/>
          <w:szCs w:val="24"/>
        </w:rPr>
      </w:pPr>
      <w:r w:rsidRPr="00243956">
        <w:rPr>
          <w:rFonts w:ascii="Times New Roman" w:hAnsi="Times New Roman" w:cs="Times New Roman"/>
          <w:b/>
          <w:sz w:val="24"/>
          <w:szCs w:val="24"/>
        </w:rPr>
        <w:t>2</w:t>
      </w:r>
      <w:r w:rsidR="00007B13" w:rsidRPr="00243956">
        <w:rPr>
          <w:rFonts w:ascii="Times New Roman" w:hAnsi="Times New Roman" w:cs="Times New Roman"/>
          <w:b/>
          <w:sz w:val="24"/>
          <w:szCs w:val="24"/>
        </w:rPr>
        <w:t>1)</w:t>
      </w:r>
      <w:r w:rsidR="00007B13" w:rsidRPr="00007B13">
        <w:rPr>
          <w:rFonts w:ascii="Times New Roman" w:hAnsi="Times New Roman" w:cs="Times New Roman"/>
          <w:sz w:val="24"/>
          <w:szCs w:val="24"/>
        </w:rPr>
        <w:t xml:space="preserve"> paragrahvi 31 täiendatakse lõikega 4</w:t>
      </w:r>
      <w:r w:rsidR="00007B13" w:rsidRPr="00007B13">
        <w:rPr>
          <w:rFonts w:ascii="Times New Roman" w:hAnsi="Times New Roman" w:cs="Times New Roman"/>
          <w:sz w:val="24"/>
          <w:szCs w:val="24"/>
          <w:vertAlign w:val="superscript"/>
        </w:rPr>
        <w:t>3</w:t>
      </w:r>
      <w:r w:rsidR="00007B13" w:rsidRPr="00007B13">
        <w:rPr>
          <w:rFonts w:ascii="Times New Roman" w:hAnsi="Times New Roman" w:cs="Times New Roman"/>
          <w:sz w:val="24"/>
          <w:szCs w:val="24"/>
        </w:rPr>
        <w:t xml:space="preserve"> järgmises sõnastuses:</w:t>
      </w:r>
    </w:p>
    <w:p w14:paraId="064AA14B" w14:textId="6A67B413" w:rsidR="000E70E7"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lastRenderedPageBreak/>
        <w:t>„(4</w:t>
      </w:r>
      <w:r w:rsidRPr="00007B13">
        <w:rPr>
          <w:rFonts w:ascii="Times New Roman" w:hAnsi="Times New Roman" w:cs="Times New Roman"/>
          <w:sz w:val="24"/>
          <w:szCs w:val="24"/>
          <w:vertAlign w:val="superscript"/>
        </w:rPr>
        <w:t>3</w:t>
      </w:r>
      <w:r w:rsidRPr="00007B13">
        <w:rPr>
          <w:rFonts w:ascii="Times New Roman" w:hAnsi="Times New Roman" w:cs="Times New Roman"/>
          <w:sz w:val="24"/>
          <w:szCs w:val="24"/>
        </w:rPr>
        <w:t xml:space="preserve">) </w:t>
      </w:r>
      <w:r w:rsidRPr="00B42916">
        <w:rPr>
          <w:rFonts w:ascii="Times New Roman" w:hAnsi="Times New Roman" w:cs="Times New Roman"/>
          <w:sz w:val="24"/>
          <w:szCs w:val="24"/>
        </w:rPr>
        <w:t>Ku</w:t>
      </w:r>
      <w:r w:rsidRPr="00007B13">
        <w:rPr>
          <w:rFonts w:ascii="Times New Roman" w:hAnsi="Times New Roman" w:cs="Times New Roman"/>
          <w:sz w:val="24"/>
          <w:szCs w:val="24"/>
        </w:rPr>
        <w:t>i pensionifondi, kuhu laekub või peaks laekuma pärija kohustusliku kogumispensioni makse, osakute väljalaskmine on käesoleva paragrahvi lõikes 3 sätestatud osakute vahetamise või lõikes 4</w:t>
      </w:r>
      <w:r w:rsidRPr="008E51D8">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sätestatud osakute väljalaskmise päeval investeerimisfondide seaduse § 57 või </w:t>
      </w:r>
      <w:del w:id="84" w:author="Mari Koik" w:date="2024-05-31T13:35:00Z">
        <w:r w:rsidRPr="00007B13" w:rsidDel="00E075DA">
          <w:rPr>
            <w:rFonts w:ascii="Times New Roman" w:hAnsi="Times New Roman" w:cs="Times New Roman"/>
            <w:sz w:val="24"/>
            <w:szCs w:val="24"/>
          </w:rPr>
          <w:delText xml:space="preserve">§ </w:delText>
        </w:r>
      </w:del>
      <w:r w:rsidRPr="00007B13">
        <w:rPr>
          <w:rFonts w:ascii="Times New Roman" w:hAnsi="Times New Roman" w:cs="Times New Roman"/>
          <w:sz w:val="24"/>
          <w:szCs w:val="24"/>
        </w:rPr>
        <w:t xml:space="preserve">173 alusel peatatud, keeldub registripidaja tehingu tegemisest ja teavitab sellest viivitamata kontohaldurit või pensioni investeerimiskonto avanud krediidiasutust. </w:t>
      </w:r>
      <w:r w:rsidR="00ED04CA">
        <w:rPr>
          <w:rFonts w:ascii="Times New Roman" w:hAnsi="Times New Roman" w:cs="Times New Roman"/>
          <w:sz w:val="24"/>
          <w:szCs w:val="24"/>
        </w:rPr>
        <w:t>K</w:t>
      </w:r>
      <w:r w:rsidRPr="00007B13">
        <w:rPr>
          <w:rFonts w:ascii="Times New Roman" w:hAnsi="Times New Roman" w:cs="Times New Roman"/>
          <w:sz w:val="24"/>
          <w:szCs w:val="24"/>
        </w:rPr>
        <w:t>ontohaldur või pensioni investeerimiskonto avanud krediidiasutus teavitab tehingu tegemisest keeldumisest viivitamata avalduse esitanud isikut.“;</w:t>
      </w:r>
    </w:p>
    <w:p w14:paraId="2780346F" w14:textId="1748E699" w:rsidR="000E70E7" w:rsidRDefault="000E70E7" w:rsidP="00BC1D5A">
      <w:pPr>
        <w:shd w:val="clear" w:color="auto" w:fill="FFFFFF"/>
        <w:spacing w:after="0" w:line="240" w:lineRule="auto"/>
        <w:jc w:val="both"/>
        <w:rPr>
          <w:rFonts w:ascii="Times New Roman" w:hAnsi="Times New Roman" w:cs="Times New Roman"/>
          <w:sz w:val="24"/>
          <w:szCs w:val="24"/>
        </w:rPr>
      </w:pPr>
    </w:p>
    <w:p w14:paraId="007D135A" w14:textId="69298DA2" w:rsidR="00C75A8D" w:rsidRDefault="00D93C4F" w:rsidP="00C75A8D">
      <w:pPr>
        <w:shd w:val="clear" w:color="auto" w:fill="FFFFFF"/>
        <w:spacing w:after="0" w:line="240" w:lineRule="auto"/>
        <w:jc w:val="both"/>
        <w:rPr>
          <w:rFonts w:ascii="Times New Roman" w:hAnsi="Times New Roman" w:cs="Times New Roman"/>
          <w:sz w:val="24"/>
          <w:szCs w:val="24"/>
        </w:rPr>
      </w:pPr>
      <w:bookmarkStart w:id="85" w:name="_Hlk161828665"/>
      <w:r w:rsidRPr="00243956">
        <w:rPr>
          <w:rFonts w:ascii="Times New Roman" w:hAnsi="Times New Roman" w:cs="Times New Roman"/>
          <w:b/>
          <w:bCs/>
          <w:sz w:val="24"/>
          <w:szCs w:val="24"/>
        </w:rPr>
        <w:t>22</w:t>
      </w:r>
      <w:r w:rsidR="00C75A8D" w:rsidRPr="00243956">
        <w:rPr>
          <w:rFonts w:ascii="Times New Roman" w:hAnsi="Times New Roman" w:cs="Times New Roman"/>
          <w:b/>
          <w:bCs/>
          <w:sz w:val="24"/>
          <w:szCs w:val="24"/>
        </w:rPr>
        <w:t>)</w:t>
      </w:r>
      <w:r w:rsidR="00C75A8D" w:rsidRPr="00D93C4F">
        <w:rPr>
          <w:rFonts w:ascii="Times New Roman" w:hAnsi="Times New Roman" w:cs="Times New Roman"/>
          <w:sz w:val="24"/>
          <w:szCs w:val="24"/>
        </w:rPr>
        <w:t xml:space="preserve"> </w:t>
      </w:r>
      <w:r w:rsidR="00BA6D6D" w:rsidRPr="00D93C4F">
        <w:rPr>
          <w:rFonts w:ascii="Times New Roman" w:hAnsi="Times New Roman" w:cs="Times New Roman"/>
          <w:sz w:val="24"/>
          <w:szCs w:val="24"/>
        </w:rPr>
        <w:t>seadust täiendatakse §-ga</w:t>
      </w:r>
      <w:r w:rsidR="00C75A8D" w:rsidRPr="00D93C4F">
        <w:rPr>
          <w:rFonts w:ascii="Times New Roman" w:hAnsi="Times New Roman" w:cs="Times New Roman"/>
          <w:sz w:val="24"/>
          <w:szCs w:val="24"/>
        </w:rPr>
        <w:t xml:space="preserve"> 4</w:t>
      </w:r>
      <w:r w:rsidR="00BA6D6D" w:rsidRPr="00D93C4F">
        <w:rPr>
          <w:rFonts w:ascii="Times New Roman" w:hAnsi="Times New Roman" w:cs="Times New Roman"/>
          <w:sz w:val="24"/>
          <w:szCs w:val="24"/>
        </w:rPr>
        <w:t>6</w:t>
      </w:r>
      <w:r w:rsidR="00BA6D6D" w:rsidRPr="00D93C4F">
        <w:rPr>
          <w:rFonts w:ascii="Times New Roman" w:hAnsi="Times New Roman" w:cs="Times New Roman"/>
          <w:sz w:val="24"/>
          <w:szCs w:val="24"/>
          <w:vertAlign w:val="superscript"/>
        </w:rPr>
        <w:t>2</w:t>
      </w:r>
      <w:r w:rsidR="00C75A8D" w:rsidRPr="00D93C4F">
        <w:rPr>
          <w:rFonts w:ascii="Times New Roman" w:hAnsi="Times New Roman" w:cs="Times New Roman"/>
          <w:sz w:val="24"/>
          <w:szCs w:val="24"/>
        </w:rPr>
        <w:t xml:space="preserve"> järgmises sõnastuses:</w:t>
      </w:r>
    </w:p>
    <w:p w14:paraId="0BB54854" w14:textId="63260524" w:rsidR="00BA6D6D" w:rsidRPr="0012136E" w:rsidRDefault="00C75A8D" w:rsidP="00C75A8D">
      <w:pPr>
        <w:shd w:val="clear" w:color="auto" w:fill="FFFFFF"/>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t>
      </w:r>
      <w:r w:rsidR="00BA6D6D" w:rsidRPr="0012136E">
        <w:rPr>
          <w:rFonts w:ascii="Times New Roman" w:hAnsi="Times New Roman" w:cs="Times New Roman"/>
          <w:b/>
          <w:bCs/>
          <w:sz w:val="24"/>
          <w:szCs w:val="24"/>
        </w:rPr>
        <w:t>§ 46</w:t>
      </w:r>
      <w:r w:rsidR="00BA6D6D" w:rsidRPr="0012136E">
        <w:rPr>
          <w:rFonts w:ascii="Times New Roman" w:hAnsi="Times New Roman" w:cs="Times New Roman"/>
          <w:b/>
          <w:bCs/>
          <w:sz w:val="24"/>
          <w:szCs w:val="24"/>
          <w:vertAlign w:val="superscript"/>
        </w:rPr>
        <w:t>2</w:t>
      </w:r>
      <w:r w:rsidR="00BA6D6D" w:rsidRPr="0012136E">
        <w:rPr>
          <w:rFonts w:ascii="Times New Roman" w:hAnsi="Times New Roman" w:cs="Times New Roman"/>
          <w:b/>
          <w:bCs/>
          <w:sz w:val="24"/>
          <w:szCs w:val="24"/>
        </w:rPr>
        <w:t xml:space="preserve">. Garantiiperioodiga pensionilepingu soodustatud isiku </w:t>
      </w:r>
      <w:r w:rsidR="00A40EA9" w:rsidRPr="0012136E">
        <w:rPr>
          <w:rFonts w:ascii="Times New Roman" w:hAnsi="Times New Roman" w:cs="Times New Roman"/>
          <w:b/>
          <w:bCs/>
          <w:sz w:val="24"/>
          <w:szCs w:val="24"/>
        </w:rPr>
        <w:t>õigused</w:t>
      </w:r>
    </w:p>
    <w:p w14:paraId="1F832E0B" w14:textId="6C930B64" w:rsidR="0012136E" w:rsidRDefault="00C75A8D" w:rsidP="00C75A8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commentRangeStart w:id="86"/>
      <w:ins w:id="87" w:author="Mari Koik" w:date="2024-05-31T13:41:00Z">
        <w:r w:rsidR="002B1607">
          <w:rPr>
            <w:rFonts w:ascii="Times New Roman" w:hAnsi="Times New Roman" w:cs="Times New Roman"/>
            <w:sz w:val="24"/>
            <w:szCs w:val="24"/>
          </w:rPr>
          <w:t>Kui g</w:t>
        </w:r>
      </w:ins>
      <w:del w:id="88" w:author="Mari Koik" w:date="2024-05-31T13:41:00Z">
        <w:r w:rsidR="00A40EA9" w:rsidDel="002B1607">
          <w:rPr>
            <w:rFonts w:ascii="Times New Roman" w:hAnsi="Times New Roman" w:cs="Times New Roman"/>
            <w:sz w:val="24"/>
            <w:szCs w:val="24"/>
          </w:rPr>
          <w:delText>G</w:delText>
        </w:r>
      </w:del>
      <w:r w:rsidR="00A40EA9">
        <w:rPr>
          <w:rFonts w:ascii="Times New Roman" w:hAnsi="Times New Roman" w:cs="Times New Roman"/>
          <w:sz w:val="24"/>
          <w:szCs w:val="24"/>
        </w:rPr>
        <w:t>arantiiperioodiga pensionilepingu</w:t>
      </w:r>
      <w:del w:id="89" w:author="Mari Koik" w:date="2024-05-31T13:41:00Z">
        <w:r w:rsidR="00A40EA9" w:rsidDel="002B1607">
          <w:rPr>
            <w:rFonts w:ascii="Times New Roman" w:hAnsi="Times New Roman" w:cs="Times New Roman"/>
            <w:sz w:val="24"/>
            <w:szCs w:val="24"/>
          </w:rPr>
          <w:delText xml:space="preserve"> puhul</w:delText>
        </w:r>
      </w:del>
      <w:r w:rsidR="00A40EA9">
        <w:rPr>
          <w:rFonts w:ascii="Times New Roman" w:hAnsi="Times New Roman" w:cs="Times New Roman"/>
          <w:sz w:val="24"/>
          <w:szCs w:val="24"/>
        </w:rPr>
        <w:t xml:space="preserve"> </w:t>
      </w:r>
      <w:bookmarkStart w:id="90" w:name="_Hlk165634017"/>
      <w:ins w:id="91" w:author="Mari Koik" w:date="2024-05-31T13:39:00Z">
        <w:r w:rsidR="002B1607">
          <w:rPr>
            <w:rFonts w:ascii="Times New Roman" w:hAnsi="Times New Roman" w:cs="Times New Roman"/>
            <w:sz w:val="24"/>
            <w:szCs w:val="24"/>
          </w:rPr>
          <w:t xml:space="preserve">kindlustusvõtja </w:t>
        </w:r>
      </w:ins>
      <w:del w:id="92" w:author="Mari Koik" w:date="2024-05-31T13:39:00Z">
        <w:r w:rsidR="00A40EA9" w:rsidDel="002B1607">
          <w:rPr>
            <w:rFonts w:ascii="Times New Roman" w:hAnsi="Times New Roman" w:cs="Times New Roman"/>
            <w:sz w:val="24"/>
            <w:szCs w:val="24"/>
          </w:rPr>
          <w:delText xml:space="preserve">on pärast </w:delText>
        </w:r>
      </w:del>
      <w:ins w:id="93" w:author="Mari Koik" w:date="2024-05-31T13:39:00Z">
        <w:r w:rsidR="002B1607">
          <w:rPr>
            <w:rFonts w:ascii="Times New Roman" w:hAnsi="Times New Roman" w:cs="Times New Roman"/>
            <w:sz w:val="24"/>
            <w:szCs w:val="24"/>
          </w:rPr>
          <w:t>sur</w:t>
        </w:r>
      </w:ins>
      <w:ins w:id="94" w:author="Mari Koik" w:date="2024-05-31T13:40:00Z">
        <w:r w:rsidR="002B1607">
          <w:rPr>
            <w:rFonts w:ascii="Times New Roman" w:hAnsi="Times New Roman" w:cs="Times New Roman"/>
            <w:sz w:val="24"/>
            <w:szCs w:val="24"/>
          </w:rPr>
          <w:t xml:space="preserve">eb </w:t>
        </w:r>
      </w:ins>
      <w:r w:rsidR="00A40EA9">
        <w:rPr>
          <w:rFonts w:ascii="Times New Roman" w:hAnsi="Times New Roman" w:cs="Times New Roman"/>
          <w:sz w:val="24"/>
          <w:szCs w:val="24"/>
        </w:rPr>
        <w:t>garantiiperioodi jooksul</w:t>
      </w:r>
      <w:ins w:id="95" w:author="Mari Koik" w:date="2024-05-31T13:40:00Z">
        <w:r w:rsidR="002B1607">
          <w:rPr>
            <w:rFonts w:ascii="Times New Roman" w:hAnsi="Times New Roman" w:cs="Times New Roman"/>
            <w:sz w:val="24"/>
            <w:szCs w:val="24"/>
          </w:rPr>
          <w:t>, on</w:t>
        </w:r>
      </w:ins>
      <w:r w:rsidR="00A40EA9">
        <w:rPr>
          <w:rFonts w:ascii="Times New Roman" w:hAnsi="Times New Roman" w:cs="Times New Roman"/>
          <w:sz w:val="24"/>
          <w:szCs w:val="24"/>
        </w:rPr>
        <w:t xml:space="preserve"> </w:t>
      </w:r>
      <w:del w:id="96" w:author="Mari Koik" w:date="2024-05-31T13:40:00Z">
        <w:r w:rsidR="00A40EA9" w:rsidDel="002B1607">
          <w:rPr>
            <w:rFonts w:ascii="Times New Roman" w:hAnsi="Times New Roman" w:cs="Times New Roman"/>
            <w:sz w:val="24"/>
            <w:szCs w:val="24"/>
          </w:rPr>
          <w:delText xml:space="preserve">aset leidnud </w:delText>
        </w:r>
      </w:del>
      <w:del w:id="97" w:author="Mari Koik" w:date="2024-05-31T13:39:00Z">
        <w:r w:rsidR="00A40EA9" w:rsidDel="002B1607">
          <w:rPr>
            <w:rFonts w:ascii="Times New Roman" w:hAnsi="Times New Roman" w:cs="Times New Roman"/>
            <w:sz w:val="24"/>
            <w:szCs w:val="24"/>
          </w:rPr>
          <w:delText xml:space="preserve">kindlustusvõtja </w:delText>
        </w:r>
      </w:del>
      <w:del w:id="98" w:author="Mari Koik" w:date="2024-05-31T13:40:00Z">
        <w:r w:rsidR="00A40EA9" w:rsidDel="002B1607">
          <w:rPr>
            <w:rFonts w:ascii="Times New Roman" w:hAnsi="Times New Roman" w:cs="Times New Roman"/>
            <w:sz w:val="24"/>
            <w:szCs w:val="24"/>
          </w:rPr>
          <w:delText xml:space="preserve">surma </w:delText>
        </w:r>
      </w:del>
      <w:r w:rsidR="00A40EA9">
        <w:rPr>
          <w:rFonts w:ascii="Times New Roman" w:hAnsi="Times New Roman" w:cs="Times New Roman"/>
          <w:sz w:val="24"/>
          <w:szCs w:val="24"/>
        </w:rPr>
        <w:t xml:space="preserve">nimetatud perioodi lõpuni tegemata </w:t>
      </w:r>
      <w:del w:id="99" w:author="Mari Koik" w:date="2024-05-31T13:42:00Z">
        <w:r w:rsidR="00A40EA9" w:rsidDel="002B1607">
          <w:rPr>
            <w:rFonts w:ascii="Times New Roman" w:hAnsi="Times New Roman" w:cs="Times New Roman"/>
            <w:sz w:val="24"/>
            <w:szCs w:val="24"/>
          </w:rPr>
          <w:delText xml:space="preserve">jäänud </w:delText>
        </w:r>
      </w:del>
      <w:ins w:id="100" w:author="Mari Koik" w:date="2024-05-31T13:42:00Z">
        <w:r w:rsidR="002B1607">
          <w:rPr>
            <w:rFonts w:ascii="Times New Roman" w:hAnsi="Times New Roman" w:cs="Times New Roman"/>
            <w:sz w:val="24"/>
            <w:szCs w:val="24"/>
          </w:rPr>
          <w:t>jäävate</w:t>
        </w:r>
      </w:ins>
      <w:ins w:id="101" w:author="Mari Koik" w:date="2024-06-03T13:03:00Z">
        <w:r w:rsidR="00B42916">
          <w:rPr>
            <w:rFonts w:ascii="Times New Roman" w:hAnsi="Times New Roman" w:cs="Times New Roman"/>
            <w:sz w:val="24"/>
            <w:szCs w:val="24"/>
          </w:rPr>
          <w:t>le</w:t>
        </w:r>
      </w:ins>
      <w:ins w:id="102" w:author="Mari Koik" w:date="2024-05-31T13:42:00Z">
        <w:r w:rsidR="002B1607">
          <w:rPr>
            <w:rFonts w:ascii="Times New Roman" w:hAnsi="Times New Roman" w:cs="Times New Roman"/>
            <w:sz w:val="24"/>
            <w:szCs w:val="24"/>
          </w:rPr>
          <w:t xml:space="preserve"> </w:t>
        </w:r>
      </w:ins>
      <w:r w:rsidR="00A40EA9">
        <w:rPr>
          <w:rFonts w:ascii="Times New Roman" w:hAnsi="Times New Roman" w:cs="Times New Roman"/>
          <w:sz w:val="24"/>
          <w:szCs w:val="24"/>
        </w:rPr>
        <w:t>pensionimaksete</w:t>
      </w:r>
      <w:ins w:id="103" w:author="Mari Koik" w:date="2024-06-03T13:03:00Z">
        <w:r w:rsidR="00B42916">
          <w:rPr>
            <w:rFonts w:ascii="Times New Roman" w:hAnsi="Times New Roman" w:cs="Times New Roman"/>
            <w:sz w:val="24"/>
            <w:szCs w:val="24"/>
          </w:rPr>
          <w:t>le vastavas</w:t>
        </w:r>
      </w:ins>
      <w:r w:rsidR="00A40EA9">
        <w:rPr>
          <w:rFonts w:ascii="Times New Roman" w:hAnsi="Times New Roman" w:cs="Times New Roman"/>
          <w:sz w:val="24"/>
          <w:szCs w:val="24"/>
        </w:rPr>
        <w:t xml:space="preserve"> summas </w:t>
      </w:r>
      <w:del w:id="104" w:author="Mari Koik" w:date="2024-05-31T13:43:00Z">
        <w:r w:rsidR="00A40EA9" w:rsidDel="002B1607">
          <w:rPr>
            <w:rFonts w:ascii="Times New Roman" w:hAnsi="Times New Roman" w:cs="Times New Roman"/>
            <w:sz w:val="24"/>
            <w:szCs w:val="24"/>
          </w:rPr>
          <w:delText xml:space="preserve">väljamaksele või </w:delText>
        </w:r>
      </w:del>
      <w:r w:rsidR="00A40EA9">
        <w:rPr>
          <w:rFonts w:ascii="Times New Roman" w:hAnsi="Times New Roman" w:cs="Times New Roman"/>
          <w:sz w:val="24"/>
          <w:szCs w:val="24"/>
        </w:rPr>
        <w:t>väljamaksetele õigus soodustatud isikul.</w:t>
      </w:r>
      <w:commentRangeEnd w:id="86"/>
      <w:r w:rsidR="00134BB8">
        <w:rPr>
          <w:rStyle w:val="Kommentaariviide"/>
        </w:rPr>
        <w:commentReference w:id="86"/>
      </w:r>
    </w:p>
    <w:p w14:paraId="234ED179" w14:textId="77777777" w:rsidR="009C787A" w:rsidRDefault="009C787A" w:rsidP="00C75A8D">
      <w:pPr>
        <w:shd w:val="clear" w:color="auto" w:fill="FFFFFF"/>
        <w:spacing w:after="0" w:line="240" w:lineRule="auto"/>
        <w:jc w:val="both"/>
        <w:rPr>
          <w:rFonts w:ascii="Times New Roman" w:hAnsi="Times New Roman" w:cs="Times New Roman"/>
          <w:sz w:val="24"/>
          <w:szCs w:val="24"/>
        </w:rPr>
      </w:pPr>
    </w:p>
    <w:p w14:paraId="6EA100A8" w14:textId="3039E9BC" w:rsidR="00C15225" w:rsidRDefault="0012136E" w:rsidP="00C75A8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C75A8D">
        <w:rPr>
          <w:rFonts w:ascii="Times New Roman" w:hAnsi="Times New Roman" w:cs="Times New Roman"/>
          <w:sz w:val="24"/>
          <w:szCs w:val="24"/>
        </w:rPr>
        <w:t xml:space="preserve">Garantiiperioodiga pensionilepingu soodustatud isikul, kellele on avatud pensionikonto käesoleva seaduse § 17 alusel, on </w:t>
      </w:r>
      <w:r>
        <w:rPr>
          <w:rFonts w:ascii="Times New Roman" w:hAnsi="Times New Roman" w:cs="Times New Roman"/>
          <w:sz w:val="24"/>
          <w:szCs w:val="24"/>
        </w:rPr>
        <w:t>käesoleva paragrahvi lõikes 1 nimetatud</w:t>
      </w:r>
      <w:r w:rsidR="00C75A8D">
        <w:rPr>
          <w:rFonts w:ascii="Times New Roman" w:hAnsi="Times New Roman" w:cs="Times New Roman"/>
          <w:sz w:val="24"/>
          <w:szCs w:val="24"/>
        </w:rPr>
        <w:t xml:space="preserve"> </w:t>
      </w:r>
      <w:r>
        <w:rPr>
          <w:rFonts w:ascii="Times New Roman" w:hAnsi="Times New Roman" w:cs="Times New Roman"/>
          <w:sz w:val="24"/>
          <w:szCs w:val="24"/>
        </w:rPr>
        <w:t xml:space="preserve">summat </w:t>
      </w:r>
      <w:r w:rsidR="00C75A8D">
        <w:rPr>
          <w:rFonts w:ascii="Times New Roman" w:hAnsi="Times New Roman" w:cs="Times New Roman"/>
          <w:sz w:val="24"/>
          <w:szCs w:val="24"/>
        </w:rPr>
        <w:t xml:space="preserve">õigus kasutada </w:t>
      </w:r>
      <w:r w:rsidR="00C1445B">
        <w:rPr>
          <w:rFonts w:ascii="Times New Roman" w:hAnsi="Times New Roman" w:cs="Times New Roman"/>
          <w:sz w:val="24"/>
          <w:szCs w:val="24"/>
        </w:rPr>
        <w:t xml:space="preserve">ka </w:t>
      </w:r>
      <w:r w:rsidR="00C75A8D">
        <w:rPr>
          <w:rFonts w:ascii="Times New Roman" w:hAnsi="Times New Roman" w:cs="Times New Roman"/>
          <w:sz w:val="24"/>
          <w:szCs w:val="24"/>
        </w:rPr>
        <w:t xml:space="preserve">sissemakse tegemiseks pensionifondi või pensioni </w:t>
      </w:r>
      <w:r w:rsidR="00C75A8D" w:rsidRPr="00C1445B">
        <w:rPr>
          <w:rFonts w:ascii="Times New Roman" w:hAnsi="Times New Roman" w:cs="Times New Roman"/>
          <w:sz w:val="24"/>
          <w:szCs w:val="24"/>
        </w:rPr>
        <w:t xml:space="preserve">investeerimiskontole, kuhu laekub või </w:t>
      </w:r>
      <w:r w:rsidR="00C1445B" w:rsidRPr="0012136E">
        <w:rPr>
          <w:rFonts w:ascii="Times New Roman" w:hAnsi="Times New Roman" w:cs="Times New Roman"/>
          <w:sz w:val="24"/>
          <w:szCs w:val="24"/>
        </w:rPr>
        <w:t>viimati</w:t>
      </w:r>
      <w:r w:rsidR="00C75A8D" w:rsidRPr="00C1445B">
        <w:rPr>
          <w:rFonts w:ascii="Times New Roman" w:hAnsi="Times New Roman" w:cs="Times New Roman"/>
          <w:sz w:val="24"/>
          <w:szCs w:val="24"/>
        </w:rPr>
        <w:t xml:space="preserve"> laeku</w:t>
      </w:r>
      <w:r w:rsidR="00C1445B" w:rsidRPr="00C1445B">
        <w:rPr>
          <w:rFonts w:ascii="Times New Roman" w:hAnsi="Times New Roman" w:cs="Times New Roman"/>
          <w:sz w:val="24"/>
          <w:szCs w:val="24"/>
        </w:rPr>
        <w:t>s</w:t>
      </w:r>
      <w:r w:rsidR="00C75A8D" w:rsidRPr="00C1445B">
        <w:rPr>
          <w:rFonts w:ascii="Times New Roman" w:hAnsi="Times New Roman" w:cs="Times New Roman"/>
          <w:sz w:val="24"/>
          <w:szCs w:val="24"/>
        </w:rPr>
        <w:t xml:space="preserve"> tema kogumispensioni makse. </w:t>
      </w:r>
      <w:bookmarkStart w:id="105" w:name="_Hlk159328424"/>
      <w:r w:rsidR="00C15225">
        <w:rPr>
          <w:rFonts w:ascii="Times New Roman" w:hAnsi="Times New Roman" w:cs="Times New Roman"/>
          <w:sz w:val="24"/>
          <w:szCs w:val="24"/>
        </w:rPr>
        <w:t>Sellise pensionifondi või pensioni investeerimiskonto puudumise</w:t>
      </w:r>
      <w:ins w:id="106" w:author="Mari Koik" w:date="2024-05-31T13:44:00Z">
        <w:r w:rsidR="002B1607">
          <w:rPr>
            <w:rFonts w:ascii="Times New Roman" w:hAnsi="Times New Roman" w:cs="Times New Roman"/>
            <w:sz w:val="24"/>
            <w:szCs w:val="24"/>
          </w:rPr>
          <w:t xml:space="preserve"> korra</w:t>
        </w:r>
      </w:ins>
      <w:r w:rsidR="00C15225">
        <w:rPr>
          <w:rFonts w:ascii="Times New Roman" w:hAnsi="Times New Roman" w:cs="Times New Roman"/>
          <w:sz w:val="24"/>
          <w:szCs w:val="24"/>
        </w:rPr>
        <w:t>l tuleb soodustatud isikul esitada valikuavaldus käesoleva seaduse §</w:t>
      </w:r>
      <w:del w:id="107" w:author="Mari Koik" w:date="2024-05-31T13:44:00Z">
        <w:r w:rsidR="00C15225" w:rsidDel="002B1607">
          <w:rPr>
            <w:rFonts w:ascii="Times New Roman" w:hAnsi="Times New Roman" w:cs="Times New Roman"/>
            <w:sz w:val="24"/>
            <w:szCs w:val="24"/>
          </w:rPr>
          <w:delText>-s</w:delText>
        </w:r>
      </w:del>
      <w:r w:rsidR="00C15225">
        <w:rPr>
          <w:rFonts w:ascii="Times New Roman" w:hAnsi="Times New Roman" w:cs="Times New Roman"/>
          <w:sz w:val="24"/>
          <w:szCs w:val="24"/>
        </w:rPr>
        <w:t xml:space="preserve"> 16 </w:t>
      </w:r>
      <w:del w:id="108" w:author="Mari Koik" w:date="2024-05-31T13:44:00Z">
        <w:r w:rsidR="00C15225" w:rsidDel="002B1607">
          <w:rPr>
            <w:rFonts w:ascii="Times New Roman" w:hAnsi="Times New Roman" w:cs="Times New Roman"/>
            <w:sz w:val="24"/>
            <w:szCs w:val="24"/>
          </w:rPr>
          <w:delText xml:space="preserve">sätestatu </w:delText>
        </w:r>
      </w:del>
      <w:r w:rsidR="00C15225">
        <w:rPr>
          <w:rFonts w:ascii="Times New Roman" w:hAnsi="Times New Roman" w:cs="Times New Roman"/>
          <w:sz w:val="24"/>
          <w:szCs w:val="24"/>
        </w:rPr>
        <w:t xml:space="preserve">kohaselt.  </w:t>
      </w:r>
    </w:p>
    <w:p w14:paraId="4326CF6D" w14:textId="77777777" w:rsidR="009C787A" w:rsidRDefault="009C787A" w:rsidP="00C75A8D">
      <w:pPr>
        <w:shd w:val="clear" w:color="auto" w:fill="FFFFFF"/>
        <w:spacing w:after="0" w:line="240" w:lineRule="auto"/>
        <w:jc w:val="both"/>
        <w:rPr>
          <w:rFonts w:ascii="Times New Roman" w:hAnsi="Times New Roman" w:cs="Times New Roman"/>
          <w:sz w:val="24"/>
          <w:szCs w:val="24"/>
        </w:rPr>
      </w:pPr>
    </w:p>
    <w:p w14:paraId="595C26FB" w14:textId="6F9AB1A4" w:rsidR="00C75A8D" w:rsidRDefault="00C15225" w:rsidP="00C75A8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(3) Käesoleva paragrahvi lõikes 2 sätestatud juhul kannab k</w:t>
      </w:r>
      <w:r w:rsidR="00C75A8D" w:rsidRPr="00C1445B">
        <w:rPr>
          <w:rFonts w:ascii="Times New Roman" w:hAnsi="Times New Roman" w:cs="Times New Roman"/>
          <w:sz w:val="24"/>
          <w:szCs w:val="24"/>
        </w:rPr>
        <w:t>indlustusan</w:t>
      </w:r>
      <w:r w:rsidR="00C75A8D">
        <w:rPr>
          <w:rFonts w:ascii="Times New Roman" w:hAnsi="Times New Roman" w:cs="Times New Roman"/>
          <w:sz w:val="24"/>
          <w:szCs w:val="24"/>
        </w:rPr>
        <w:t xml:space="preserve">dja </w:t>
      </w:r>
      <w:r w:rsidR="0012136E">
        <w:rPr>
          <w:rFonts w:ascii="Times New Roman" w:hAnsi="Times New Roman" w:cs="Times New Roman"/>
          <w:sz w:val="24"/>
          <w:szCs w:val="24"/>
        </w:rPr>
        <w:t xml:space="preserve">vastava </w:t>
      </w:r>
      <w:r w:rsidR="00C75A8D">
        <w:rPr>
          <w:rFonts w:ascii="Times New Roman" w:hAnsi="Times New Roman" w:cs="Times New Roman"/>
          <w:sz w:val="24"/>
          <w:szCs w:val="24"/>
        </w:rPr>
        <w:t xml:space="preserve">summa </w:t>
      </w:r>
      <w:r w:rsidR="00C75A8D" w:rsidRPr="00A46EB4">
        <w:rPr>
          <w:rFonts w:ascii="Times New Roman" w:hAnsi="Times New Roman" w:cs="Times New Roman"/>
          <w:sz w:val="24"/>
          <w:szCs w:val="24"/>
        </w:rPr>
        <w:t xml:space="preserve">registripidajale, kes korraldab käesoleva seaduse § 22 alusel </w:t>
      </w:r>
      <w:r w:rsidR="00C61A12">
        <w:rPr>
          <w:rFonts w:ascii="Times New Roman" w:hAnsi="Times New Roman" w:cs="Times New Roman"/>
          <w:sz w:val="24"/>
          <w:szCs w:val="24"/>
        </w:rPr>
        <w:t xml:space="preserve">soodustatud isikule </w:t>
      </w:r>
      <w:r w:rsidR="00C75A8D" w:rsidRPr="00A46EB4">
        <w:rPr>
          <w:rFonts w:ascii="Times New Roman" w:hAnsi="Times New Roman" w:cs="Times New Roman"/>
          <w:sz w:val="24"/>
          <w:szCs w:val="24"/>
        </w:rPr>
        <w:t>pensionifondi osakute väljalaskmise</w:t>
      </w:r>
      <w:r w:rsidR="00C75A8D">
        <w:rPr>
          <w:rFonts w:ascii="Times New Roman" w:hAnsi="Times New Roman" w:cs="Times New Roman"/>
          <w:sz w:val="24"/>
          <w:szCs w:val="24"/>
        </w:rPr>
        <w:t xml:space="preserve"> või raha kandmise </w:t>
      </w:r>
      <w:r w:rsidR="00C61A12">
        <w:rPr>
          <w:rFonts w:ascii="Times New Roman" w:hAnsi="Times New Roman" w:cs="Times New Roman"/>
          <w:sz w:val="24"/>
          <w:szCs w:val="24"/>
        </w:rPr>
        <w:t xml:space="preserve">tema </w:t>
      </w:r>
      <w:r w:rsidR="00C75A8D">
        <w:rPr>
          <w:rFonts w:ascii="Times New Roman" w:hAnsi="Times New Roman" w:cs="Times New Roman"/>
          <w:sz w:val="24"/>
          <w:szCs w:val="24"/>
        </w:rPr>
        <w:t>pensioni investeerimiskontole</w:t>
      </w:r>
      <w:r w:rsidR="00C75A8D" w:rsidRPr="00A46EB4">
        <w:rPr>
          <w:rFonts w:ascii="Times New Roman" w:hAnsi="Times New Roman" w:cs="Times New Roman"/>
          <w:sz w:val="24"/>
          <w:szCs w:val="24"/>
        </w:rPr>
        <w:t>.</w:t>
      </w:r>
    </w:p>
    <w:p w14:paraId="1C7B9A2A" w14:textId="77777777" w:rsidR="009C787A" w:rsidRDefault="009C787A" w:rsidP="00C75A8D">
      <w:pPr>
        <w:shd w:val="clear" w:color="auto" w:fill="FFFFFF"/>
        <w:spacing w:after="0" w:line="240" w:lineRule="auto"/>
        <w:jc w:val="both"/>
        <w:rPr>
          <w:rFonts w:ascii="Times New Roman" w:hAnsi="Times New Roman" w:cs="Times New Roman"/>
          <w:sz w:val="24"/>
          <w:szCs w:val="24"/>
        </w:rPr>
      </w:pPr>
    </w:p>
    <w:p w14:paraId="665999D6" w14:textId="54C1573E" w:rsidR="00C75A8D" w:rsidRDefault="00C75A8D" w:rsidP="00BC1D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15225">
        <w:rPr>
          <w:rFonts w:ascii="Times New Roman" w:hAnsi="Times New Roman" w:cs="Times New Roman"/>
          <w:sz w:val="24"/>
          <w:szCs w:val="24"/>
        </w:rPr>
        <w:t>4</w:t>
      </w:r>
      <w:r>
        <w:rPr>
          <w:rFonts w:ascii="Times New Roman" w:hAnsi="Times New Roman" w:cs="Times New Roman"/>
          <w:sz w:val="24"/>
          <w:szCs w:val="24"/>
        </w:rPr>
        <w:t>) Kui soodustatud isikul on sõlmitud pensionileping, on tal käesoleva paragrahvi lõikes 1 nimetatud summat õigus kasutada ka käesoleva seaduse § 52</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lõike</w:t>
      </w:r>
      <w:del w:id="109" w:author="Mari Koik" w:date="2024-05-31T13:45:00Z">
        <w:r w:rsidDel="002B1607">
          <w:rPr>
            <w:rFonts w:ascii="Times New Roman" w:hAnsi="Times New Roman" w:cs="Times New Roman"/>
            <w:sz w:val="24"/>
            <w:szCs w:val="24"/>
          </w:rPr>
          <w:delText>s</w:delText>
        </w:r>
      </w:del>
      <w:r>
        <w:rPr>
          <w:rFonts w:ascii="Times New Roman" w:hAnsi="Times New Roman" w:cs="Times New Roman"/>
          <w:sz w:val="24"/>
          <w:szCs w:val="24"/>
        </w:rPr>
        <w:t xml:space="preserve"> 6 </w:t>
      </w:r>
      <w:del w:id="110" w:author="Mari Koik" w:date="2024-05-31T13:45:00Z">
        <w:r w:rsidDel="002B1607">
          <w:rPr>
            <w:rFonts w:ascii="Times New Roman" w:hAnsi="Times New Roman" w:cs="Times New Roman"/>
            <w:sz w:val="24"/>
            <w:szCs w:val="24"/>
          </w:rPr>
          <w:delText xml:space="preserve">sätestatu </w:delText>
        </w:r>
      </w:del>
      <w:r>
        <w:rPr>
          <w:rFonts w:ascii="Times New Roman" w:hAnsi="Times New Roman" w:cs="Times New Roman"/>
          <w:sz w:val="24"/>
          <w:szCs w:val="24"/>
        </w:rPr>
        <w:t xml:space="preserve">kohaselt täiendava kindlustusmakse tasumiseks.“;  </w:t>
      </w:r>
      <w:bookmarkEnd w:id="105"/>
    </w:p>
    <w:bookmarkEnd w:id="85"/>
    <w:bookmarkEnd w:id="90"/>
    <w:p w14:paraId="08BC888D" w14:textId="77777777" w:rsidR="00C75A8D" w:rsidRDefault="00C75A8D" w:rsidP="00BC1D5A">
      <w:pPr>
        <w:shd w:val="clear" w:color="auto" w:fill="FFFFFF"/>
        <w:spacing w:after="0" w:line="240" w:lineRule="auto"/>
        <w:jc w:val="both"/>
        <w:rPr>
          <w:rFonts w:ascii="Times New Roman" w:hAnsi="Times New Roman" w:cs="Times New Roman"/>
          <w:sz w:val="24"/>
          <w:szCs w:val="24"/>
        </w:rPr>
      </w:pPr>
    </w:p>
    <w:p w14:paraId="0E6505A4" w14:textId="24861858" w:rsidR="00C54512" w:rsidRDefault="00D93C4F" w:rsidP="00BC1D5A">
      <w:pPr>
        <w:shd w:val="clear" w:color="auto" w:fill="FFFFFF"/>
        <w:spacing w:after="0" w:line="240" w:lineRule="auto"/>
        <w:jc w:val="both"/>
        <w:rPr>
          <w:rFonts w:ascii="Times New Roman" w:hAnsi="Times New Roman" w:cs="Times New Roman"/>
          <w:sz w:val="24"/>
          <w:szCs w:val="24"/>
        </w:rPr>
      </w:pPr>
      <w:bookmarkStart w:id="111" w:name="_Hlk164845501"/>
      <w:r>
        <w:rPr>
          <w:rFonts w:ascii="Times New Roman" w:hAnsi="Times New Roman" w:cs="Times New Roman"/>
          <w:b/>
          <w:bCs/>
          <w:sz w:val="24"/>
          <w:szCs w:val="24"/>
        </w:rPr>
        <w:t>23</w:t>
      </w:r>
      <w:r w:rsidR="00C54512" w:rsidRPr="00F86066">
        <w:rPr>
          <w:rFonts w:ascii="Times New Roman" w:hAnsi="Times New Roman" w:cs="Times New Roman"/>
          <w:b/>
          <w:bCs/>
          <w:sz w:val="24"/>
          <w:szCs w:val="24"/>
        </w:rPr>
        <w:t>)</w:t>
      </w:r>
      <w:r w:rsidR="00C54512">
        <w:rPr>
          <w:rFonts w:ascii="Times New Roman" w:hAnsi="Times New Roman" w:cs="Times New Roman"/>
          <w:sz w:val="24"/>
          <w:szCs w:val="24"/>
        </w:rPr>
        <w:t xml:space="preserve"> paragrahvi 52</w:t>
      </w:r>
      <w:r w:rsidR="00C54512">
        <w:rPr>
          <w:rFonts w:ascii="Times New Roman" w:hAnsi="Times New Roman" w:cs="Times New Roman"/>
          <w:sz w:val="24"/>
          <w:szCs w:val="24"/>
          <w:vertAlign w:val="superscript"/>
        </w:rPr>
        <w:t>6</w:t>
      </w:r>
      <w:r w:rsidR="00C54512">
        <w:rPr>
          <w:rFonts w:ascii="Times New Roman" w:hAnsi="Times New Roman" w:cs="Times New Roman"/>
          <w:sz w:val="24"/>
          <w:szCs w:val="24"/>
        </w:rPr>
        <w:t xml:space="preserve"> lõi</w:t>
      </w:r>
      <w:r w:rsidR="00F953A7">
        <w:rPr>
          <w:rFonts w:ascii="Times New Roman" w:hAnsi="Times New Roman" w:cs="Times New Roman"/>
          <w:sz w:val="24"/>
          <w:szCs w:val="24"/>
        </w:rPr>
        <w:t>ke</w:t>
      </w:r>
      <w:r w:rsidR="00C54512">
        <w:rPr>
          <w:rFonts w:ascii="Times New Roman" w:hAnsi="Times New Roman" w:cs="Times New Roman"/>
          <w:sz w:val="24"/>
          <w:szCs w:val="24"/>
        </w:rPr>
        <w:t xml:space="preserve"> 6</w:t>
      </w:r>
      <w:r w:rsidR="00F953A7">
        <w:rPr>
          <w:rFonts w:ascii="Times New Roman" w:hAnsi="Times New Roman" w:cs="Times New Roman"/>
          <w:sz w:val="24"/>
          <w:szCs w:val="24"/>
        </w:rPr>
        <w:t xml:space="preserve"> esimene lause muudetakse ja sõnastatakse järgmiselt: </w:t>
      </w:r>
    </w:p>
    <w:p w14:paraId="6AD4AB31" w14:textId="7D84BA78" w:rsidR="00C54512" w:rsidRPr="00C54512" w:rsidRDefault="00C54512" w:rsidP="00BC1D5A">
      <w:pPr>
        <w:shd w:val="clear" w:color="auto" w:fill="FFFFFF"/>
        <w:spacing w:after="0" w:line="240" w:lineRule="auto"/>
        <w:jc w:val="both"/>
        <w:rPr>
          <w:rFonts w:ascii="Times New Roman" w:hAnsi="Times New Roman" w:cs="Times New Roman"/>
          <w:sz w:val="24"/>
          <w:szCs w:val="24"/>
        </w:rPr>
      </w:pPr>
      <w:bookmarkStart w:id="112" w:name="_Hlk165623531"/>
      <w:r>
        <w:rPr>
          <w:rFonts w:ascii="Times New Roman" w:hAnsi="Times New Roman" w:cs="Times New Roman"/>
          <w:sz w:val="24"/>
          <w:szCs w:val="24"/>
        </w:rPr>
        <w:t>„</w:t>
      </w:r>
      <w:r w:rsidRPr="00C54512">
        <w:rPr>
          <w:rFonts w:ascii="Times New Roman" w:hAnsi="Times New Roman" w:cs="Times New Roman"/>
          <w:sz w:val="24"/>
          <w:szCs w:val="24"/>
        </w:rPr>
        <w:t xml:space="preserve">Käesoleva paragrahvi lõikes 5 sätestatud tingimust ei kohaldata pensioni investeerimiskonto kaudu soetatud </w:t>
      </w:r>
      <w:r w:rsidRPr="00337119">
        <w:rPr>
          <w:rFonts w:ascii="Times New Roman" w:hAnsi="Times New Roman" w:cs="Times New Roman"/>
          <w:sz w:val="24"/>
          <w:szCs w:val="24"/>
        </w:rPr>
        <w:t xml:space="preserve">finantsvara suhtes, mille võõrandamine, sealhulgas finantsvara soetamisel sõlmitud lepingu lõpetamine, ei ole </w:t>
      </w:r>
      <w:ins w:id="113" w:author="Mari Koik" w:date="2024-05-31T13:53:00Z">
        <w:r w:rsidR="00134BB8" w:rsidRPr="00337119">
          <w:rPr>
            <w:rFonts w:ascii="Times New Roman" w:hAnsi="Times New Roman" w:cs="Times New Roman"/>
            <w:sz w:val="24"/>
            <w:szCs w:val="24"/>
          </w:rPr>
          <w:t>seaduse kohaselt võimalik</w:t>
        </w:r>
        <w:r w:rsidR="00134BB8" w:rsidRPr="00337119" w:rsidDel="00134BB8">
          <w:rPr>
            <w:rFonts w:ascii="Times New Roman" w:hAnsi="Times New Roman" w:cs="Times New Roman"/>
            <w:sz w:val="24"/>
            <w:szCs w:val="24"/>
          </w:rPr>
          <w:t xml:space="preserve"> </w:t>
        </w:r>
      </w:ins>
      <w:del w:id="114" w:author="Mari Koik" w:date="2024-05-31T13:52:00Z">
        <w:r w:rsidRPr="00337119" w:rsidDel="00134BB8">
          <w:rPr>
            <w:rFonts w:ascii="Times New Roman" w:hAnsi="Times New Roman" w:cs="Times New Roman"/>
            <w:sz w:val="24"/>
            <w:szCs w:val="24"/>
          </w:rPr>
          <w:delText>kauplemi</w:delText>
        </w:r>
        <w:r w:rsidR="00F953A7" w:rsidRPr="00337119" w:rsidDel="00134BB8">
          <w:rPr>
            <w:rFonts w:ascii="Times New Roman" w:hAnsi="Times New Roman" w:cs="Times New Roman"/>
            <w:sz w:val="24"/>
            <w:szCs w:val="24"/>
          </w:rPr>
          <w:delText>se</w:delText>
        </w:r>
        <w:r w:rsidRPr="00337119" w:rsidDel="00134BB8">
          <w:rPr>
            <w:rFonts w:ascii="Times New Roman" w:hAnsi="Times New Roman" w:cs="Times New Roman"/>
            <w:sz w:val="24"/>
            <w:szCs w:val="24"/>
          </w:rPr>
          <w:delText xml:space="preserve"> peata</w:delText>
        </w:r>
        <w:r w:rsidR="00F953A7" w:rsidRPr="00337119" w:rsidDel="00134BB8">
          <w:rPr>
            <w:rFonts w:ascii="Times New Roman" w:hAnsi="Times New Roman" w:cs="Times New Roman"/>
            <w:sz w:val="24"/>
            <w:szCs w:val="24"/>
          </w:rPr>
          <w:delText>mise</w:delText>
        </w:r>
        <w:r w:rsidRPr="00337119" w:rsidDel="00134BB8">
          <w:rPr>
            <w:rFonts w:ascii="Times New Roman" w:hAnsi="Times New Roman" w:cs="Times New Roman"/>
            <w:sz w:val="24"/>
            <w:szCs w:val="24"/>
          </w:rPr>
          <w:delText xml:space="preserve"> või lõpeta</w:delText>
        </w:r>
        <w:r w:rsidR="00F953A7" w:rsidRPr="00337119" w:rsidDel="00134BB8">
          <w:rPr>
            <w:rFonts w:ascii="Times New Roman" w:hAnsi="Times New Roman" w:cs="Times New Roman"/>
            <w:sz w:val="24"/>
            <w:szCs w:val="24"/>
          </w:rPr>
          <w:delText xml:space="preserve">mise tõttu </w:delText>
        </w:r>
      </w:del>
      <w:r w:rsidR="00F953A7" w:rsidRPr="00337119">
        <w:rPr>
          <w:rFonts w:ascii="Times New Roman" w:hAnsi="Times New Roman" w:cs="Times New Roman"/>
          <w:sz w:val="24"/>
          <w:szCs w:val="24"/>
        </w:rPr>
        <w:t xml:space="preserve">väärtpaberituru seaduse </w:t>
      </w:r>
      <w:commentRangeStart w:id="115"/>
      <w:r w:rsidR="00F953A7" w:rsidRPr="00BC7665">
        <w:rPr>
          <w:rFonts w:ascii="Times New Roman" w:hAnsi="Times New Roman" w:cs="Times New Roman"/>
          <w:sz w:val="24"/>
          <w:szCs w:val="24"/>
        </w:rPr>
        <w:t>§-s 3</w:t>
      </w:r>
      <w:r w:rsidR="00F953A7" w:rsidRPr="00337119">
        <w:rPr>
          <w:rFonts w:ascii="Times New Roman" w:hAnsi="Times New Roman" w:cs="Times New Roman"/>
          <w:sz w:val="24"/>
          <w:szCs w:val="24"/>
        </w:rPr>
        <w:t xml:space="preserve"> </w:t>
      </w:r>
      <w:del w:id="116" w:author="Mari Koik" w:date="2024-06-03T10:28:00Z">
        <w:r w:rsidR="00F953A7" w:rsidRPr="00337119" w:rsidDel="00BC7665">
          <w:rPr>
            <w:rFonts w:ascii="Times New Roman" w:hAnsi="Times New Roman" w:cs="Times New Roman"/>
            <w:sz w:val="24"/>
            <w:szCs w:val="24"/>
          </w:rPr>
          <w:delText xml:space="preserve">nimetatud </w:delText>
        </w:r>
      </w:del>
      <w:ins w:id="117" w:author="Mari Koik" w:date="2024-06-03T10:28:00Z">
        <w:r w:rsidR="00BC7665">
          <w:rPr>
            <w:rFonts w:ascii="Times New Roman" w:hAnsi="Times New Roman" w:cs="Times New Roman"/>
            <w:sz w:val="24"/>
            <w:szCs w:val="24"/>
          </w:rPr>
          <w:t>määratle</w:t>
        </w:r>
        <w:r w:rsidR="00BC7665" w:rsidRPr="00337119">
          <w:rPr>
            <w:rFonts w:ascii="Times New Roman" w:hAnsi="Times New Roman" w:cs="Times New Roman"/>
            <w:sz w:val="24"/>
            <w:szCs w:val="24"/>
          </w:rPr>
          <w:t xml:space="preserve">tud </w:t>
        </w:r>
        <w:commentRangeEnd w:id="115"/>
        <w:r w:rsidR="00BC7665">
          <w:rPr>
            <w:rStyle w:val="Kommentaariviide"/>
          </w:rPr>
          <w:commentReference w:id="115"/>
        </w:r>
      </w:ins>
      <w:r w:rsidR="00F953A7" w:rsidRPr="00337119">
        <w:rPr>
          <w:rFonts w:ascii="Times New Roman" w:hAnsi="Times New Roman" w:cs="Times New Roman"/>
          <w:sz w:val="24"/>
          <w:szCs w:val="24"/>
        </w:rPr>
        <w:t xml:space="preserve">kauplemiskoha poolt </w:t>
      </w:r>
      <w:ins w:id="118" w:author="Mari Koik" w:date="2024-05-31T13:52:00Z">
        <w:r w:rsidR="00134BB8" w:rsidRPr="00337119">
          <w:rPr>
            <w:rFonts w:ascii="Times New Roman" w:hAnsi="Times New Roman" w:cs="Times New Roman"/>
            <w:sz w:val="24"/>
            <w:szCs w:val="24"/>
          </w:rPr>
          <w:t xml:space="preserve">kauplemise peatamise või lõpetamise tõttu </w:t>
        </w:r>
      </w:ins>
      <w:r w:rsidR="00F953A7" w:rsidRPr="00337119">
        <w:rPr>
          <w:rFonts w:ascii="Times New Roman" w:hAnsi="Times New Roman" w:cs="Times New Roman"/>
          <w:sz w:val="24"/>
          <w:szCs w:val="24"/>
        </w:rPr>
        <w:t xml:space="preserve">või </w:t>
      </w:r>
      <w:r w:rsidRPr="00337119">
        <w:rPr>
          <w:rFonts w:ascii="Times New Roman" w:hAnsi="Times New Roman" w:cs="Times New Roman"/>
          <w:sz w:val="24"/>
          <w:szCs w:val="24"/>
        </w:rPr>
        <w:t xml:space="preserve">finantsvara teise osapoole </w:t>
      </w:r>
      <w:r w:rsidR="00F953A7" w:rsidRPr="00337119">
        <w:rPr>
          <w:rFonts w:ascii="Times New Roman" w:hAnsi="Times New Roman" w:cs="Times New Roman"/>
          <w:sz w:val="24"/>
          <w:szCs w:val="24"/>
        </w:rPr>
        <w:t xml:space="preserve">või tehingu tegemiseks vajaliku </w:t>
      </w:r>
      <w:r w:rsidR="00F953A7" w:rsidRPr="00F86066">
        <w:rPr>
          <w:rFonts w:ascii="Times New Roman" w:hAnsi="Times New Roman" w:cs="Times New Roman"/>
          <w:sz w:val="24"/>
          <w:szCs w:val="24"/>
        </w:rPr>
        <w:t>finant</w:t>
      </w:r>
      <w:r w:rsidR="00411951" w:rsidRPr="00337119">
        <w:rPr>
          <w:rFonts w:ascii="Times New Roman" w:hAnsi="Times New Roman" w:cs="Times New Roman"/>
          <w:sz w:val="24"/>
          <w:szCs w:val="24"/>
        </w:rPr>
        <w:t>s</w:t>
      </w:r>
      <w:r w:rsidR="00FD0240">
        <w:rPr>
          <w:rFonts w:ascii="Times New Roman" w:hAnsi="Times New Roman" w:cs="Times New Roman"/>
          <w:sz w:val="24"/>
          <w:szCs w:val="24"/>
        </w:rPr>
        <w:t>vahendaja</w:t>
      </w:r>
      <w:r w:rsidR="00F953A7" w:rsidRPr="00337119">
        <w:rPr>
          <w:rFonts w:ascii="Times New Roman" w:hAnsi="Times New Roman" w:cs="Times New Roman"/>
          <w:sz w:val="24"/>
          <w:szCs w:val="24"/>
        </w:rPr>
        <w:t xml:space="preserve"> </w:t>
      </w:r>
      <w:r w:rsidRPr="00337119">
        <w:rPr>
          <w:rFonts w:ascii="Times New Roman" w:hAnsi="Times New Roman" w:cs="Times New Roman"/>
          <w:sz w:val="24"/>
          <w:szCs w:val="24"/>
        </w:rPr>
        <w:t>suhtes pankrotimenetluse algatamise, krediidiasutuse suhtes välja</w:t>
      </w:r>
      <w:r w:rsidR="000A0224">
        <w:rPr>
          <w:rFonts w:ascii="Times New Roman" w:hAnsi="Times New Roman" w:cs="Times New Roman"/>
          <w:sz w:val="24"/>
          <w:szCs w:val="24"/>
        </w:rPr>
        <w:t xml:space="preserve"> </w:t>
      </w:r>
      <w:r w:rsidRPr="00337119">
        <w:rPr>
          <w:rFonts w:ascii="Times New Roman" w:hAnsi="Times New Roman" w:cs="Times New Roman"/>
          <w:sz w:val="24"/>
          <w:szCs w:val="24"/>
        </w:rPr>
        <w:t>kuulutatud moratooriumi või kriisilahendusmenetluse algatamise, kindlustusandjale kehtestatud erirežiimi või</w:t>
      </w:r>
      <w:r w:rsidR="00FD0240">
        <w:rPr>
          <w:rFonts w:ascii="Times New Roman" w:hAnsi="Times New Roman" w:cs="Times New Roman"/>
          <w:sz w:val="24"/>
          <w:szCs w:val="24"/>
        </w:rPr>
        <w:t xml:space="preserve"> kohtu või</w:t>
      </w:r>
      <w:r w:rsidR="00411951" w:rsidRPr="00337119">
        <w:rPr>
          <w:rFonts w:ascii="Times New Roman" w:hAnsi="Times New Roman" w:cs="Times New Roman"/>
          <w:sz w:val="24"/>
          <w:szCs w:val="24"/>
        </w:rPr>
        <w:t xml:space="preserve"> muu pädeva haldusorgani</w:t>
      </w:r>
      <w:r w:rsidR="00337119" w:rsidRPr="00F86066">
        <w:rPr>
          <w:rFonts w:ascii="Times New Roman" w:hAnsi="Times New Roman" w:cs="Times New Roman"/>
          <w:sz w:val="24"/>
          <w:szCs w:val="24"/>
        </w:rPr>
        <w:t xml:space="preserve"> </w:t>
      </w:r>
      <w:r w:rsidR="00FD0240" w:rsidRPr="00337119">
        <w:rPr>
          <w:rFonts w:ascii="Times New Roman" w:hAnsi="Times New Roman" w:cs="Times New Roman"/>
          <w:sz w:val="24"/>
          <w:szCs w:val="24"/>
        </w:rPr>
        <w:t xml:space="preserve">tagajärgedelt sarnase </w:t>
      </w:r>
      <w:r w:rsidR="00337119" w:rsidRPr="00F86066">
        <w:rPr>
          <w:rFonts w:ascii="Times New Roman" w:hAnsi="Times New Roman" w:cs="Times New Roman"/>
          <w:sz w:val="24"/>
          <w:szCs w:val="24"/>
        </w:rPr>
        <w:t>otsuse</w:t>
      </w:r>
      <w:r w:rsidR="00411951" w:rsidRPr="00337119">
        <w:rPr>
          <w:rFonts w:ascii="Times New Roman" w:hAnsi="Times New Roman" w:cs="Times New Roman"/>
          <w:sz w:val="24"/>
          <w:szCs w:val="24"/>
        </w:rPr>
        <w:t xml:space="preserve"> </w:t>
      </w:r>
      <w:r w:rsidRPr="00337119">
        <w:rPr>
          <w:rFonts w:ascii="Times New Roman" w:hAnsi="Times New Roman" w:cs="Times New Roman"/>
          <w:sz w:val="24"/>
          <w:szCs w:val="24"/>
        </w:rPr>
        <w:t>tõttu</w:t>
      </w:r>
      <w:del w:id="119" w:author="Mari Koik" w:date="2024-05-31T13:53:00Z">
        <w:r w:rsidRPr="00337119" w:rsidDel="00134BB8">
          <w:rPr>
            <w:rFonts w:ascii="Times New Roman" w:hAnsi="Times New Roman" w:cs="Times New Roman"/>
            <w:sz w:val="24"/>
            <w:szCs w:val="24"/>
          </w:rPr>
          <w:delText xml:space="preserve"> seaduse kohaselt võimalik</w:delText>
        </w:r>
      </w:del>
      <w:r w:rsidRPr="00337119">
        <w:rPr>
          <w:rFonts w:ascii="Times New Roman" w:hAnsi="Times New Roman" w:cs="Times New Roman"/>
          <w:sz w:val="24"/>
          <w:szCs w:val="24"/>
        </w:rPr>
        <w:t>.</w:t>
      </w:r>
      <w:r w:rsidR="00F67C2C" w:rsidRPr="00337119">
        <w:rPr>
          <w:rFonts w:ascii="Times New Roman" w:hAnsi="Times New Roman" w:cs="Times New Roman"/>
          <w:sz w:val="24"/>
          <w:szCs w:val="24"/>
        </w:rPr>
        <w:t>“;</w:t>
      </w:r>
    </w:p>
    <w:bookmarkEnd w:id="111"/>
    <w:bookmarkEnd w:id="112"/>
    <w:p w14:paraId="664042D8" w14:textId="77777777" w:rsidR="00C54512" w:rsidRDefault="00C54512" w:rsidP="00BC1D5A">
      <w:pPr>
        <w:shd w:val="clear" w:color="auto" w:fill="FFFFFF"/>
        <w:spacing w:after="0" w:line="240" w:lineRule="auto"/>
        <w:jc w:val="both"/>
        <w:rPr>
          <w:rFonts w:ascii="Times New Roman" w:hAnsi="Times New Roman" w:cs="Times New Roman"/>
          <w:sz w:val="24"/>
          <w:szCs w:val="24"/>
        </w:rPr>
      </w:pPr>
    </w:p>
    <w:p w14:paraId="62C32E62" w14:textId="69625E37" w:rsidR="00683261" w:rsidRDefault="00ED04CA" w:rsidP="00BC1D5A">
      <w:pPr>
        <w:shd w:val="clear" w:color="auto" w:fill="FFFFFF"/>
        <w:spacing w:after="0" w:line="240" w:lineRule="auto"/>
        <w:jc w:val="both"/>
        <w:rPr>
          <w:rFonts w:ascii="Times New Roman" w:hAnsi="Times New Roman" w:cs="Times New Roman"/>
          <w:sz w:val="24"/>
          <w:szCs w:val="24"/>
        </w:rPr>
      </w:pPr>
      <w:bookmarkStart w:id="120" w:name="_Hlk126763961"/>
      <w:r>
        <w:rPr>
          <w:rFonts w:ascii="Times New Roman" w:hAnsi="Times New Roman" w:cs="Times New Roman"/>
          <w:b/>
          <w:bCs/>
          <w:sz w:val="24"/>
          <w:szCs w:val="24"/>
        </w:rPr>
        <w:t>2</w:t>
      </w:r>
      <w:r w:rsidR="00D93C4F">
        <w:rPr>
          <w:rFonts w:ascii="Times New Roman" w:hAnsi="Times New Roman" w:cs="Times New Roman"/>
          <w:b/>
          <w:bCs/>
          <w:sz w:val="24"/>
          <w:szCs w:val="24"/>
        </w:rPr>
        <w:t>4</w:t>
      </w:r>
      <w:r w:rsidR="00683261" w:rsidRPr="00683261">
        <w:rPr>
          <w:rFonts w:ascii="Times New Roman" w:hAnsi="Times New Roman" w:cs="Times New Roman"/>
          <w:b/>
          <w:bCs/>
          <w:sz w:val="24"/>
          <w:szCs w:val="24"/>
        </w:rPr>
        <w:t>)</w:t>
      </w:r>
      <w:r w:rsidR="00683261">
        <w:rPr>
          <w:rFonts w:ascii="Times New Roman" w:hAnsi="Times New Roman" w:cs="Times New Roman"/>
          <w:sz w:val="24"/>
          <w:szCs w:val="24"/>
        </w:rPr>
        <w:t xml:space="preserve"> paragrahvi 63 lõiget 5</w:t>
      </w:r>
      <w:r w:rsidR="00683261">
        <w:rPr>
          <w:rFonts w:ascii="Times New Roman" w:hAnsi="Times New Roman" w:cs="Times New Roman"/>
          <w:sz w:val="24"/>
          <w:szCs w:val="24"/>
          <w:vertAlign w:val="superscript"/>
        </w:rPr>
        <w:t>1</w:t>
      </w:r>
      <w:r w:rsidR="00683261">
        <w:rPr>
          <w:rFonts w:ascii="Times New Roman" w:hAnsi="Times New Roman" w:cs="Times New Roman"/>
          <w:sz w:val="24"/>
          <w:szCs w:val="24"/>
        </w:rPr>
        <w:t xml:space="preserve"> täiendatakse punktiga 3 järgmises sõnastuses:</w:t>
      </w:r>
    </w:p>
    <w:p w14:paraId="7D514987" w14:textId="1418FB2F" w:rsidR="00683261" w:rsidRDefault="00683261" w:rsidP="00BC1D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„3) kasutada lepingu osalist väljamakset kindlustusvõtja teise lepingu või uue sõlmitud lepingu kindlustusmakse tasumiseks või vabatahtliku pensionifondi osakute omandamiseks</w:t>
      </w:r>
      <w:r w:rsidR="00087CD6">
        <w:rPr>
          <w:rFonts w:ascii="Times New Roman" w:hAnsi="Times New Roman" w:cs="Times New Roman"/>
          <w:sz w:val="24"/>
          <w:szCs w:val="24"/>
        </w:rPr>
        <w:t>, kui lepingu tingimuste kohaselt kindlustusvõtjale sellist osalist väljamakset võimaldatakse</w:t>
      </w:r>
      <w:r>
        <w:rPr>
          <w:rFonts w:ascii="Times New Roman" w:hAnsi="Times New Roman" w:cs="Times New Roman"/>
          <w:sz w:val="24"/>
          <w:szCs w:val="24"/>
        </w:rPr>
        <w:t>.“;</w:t>
      </w:r>
    </w:p>
    <w:p w14:paraId="43E9DF53" w14:textId="77777777" w:rsidR="00683261" w:rsidRDefault="00683261" w:rsidP="00BC1D5A">
      <w:pPr>
        <w:shd w:val="clear" w:color="auto" w:fill="FFFFFF"/>
        <w:spacing w:after="0" w:line="240" w:lineRule="auto"/>
        <w:jc w:val="both"/>
        <w:rPr>
          <w:rFonts w:ascii="Times New Roman" w:hAnsi="Times New Roman" w:cs="Times New Roman"/>
          <w:sz w:val="24"/>
          <w:szCs w:val="24"/>
        </w:rPr>
      </w:pPr>
    </w:p>
    <w:p w14:paraId="741CD98B" w14:textId="1DB5CDB7" w:rsidR="00683261" w:rsidRDefault="00ED04CA" w:rsidP="00BC1D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D93C4F">
        <w:rPr>
          <w:rFonts w:ascii="Times New Roman" w:hAnsi="Times New Roman" w:cs="Times New Roman"/>
          <w:b/>
          <w:bCs/>
          <w:sz w:val="24"/>
          <w:szCs w:val="24"/>
        </w:rPr>
        <w:t>5</w:t>
      </w:r>
      <w:r w:rsidR="00683261" w:rsidRPr="00683261">
        <w:rPr>
          <w:rFonts w:ascii="Times New Roman" w:hAnsi="Times New Roman" w:cs="Times New Roman"/>
          <w:b/>
          <w:bCs/>
          <w:sz w:val="24"/>
          <w:szCs w:val="24"/>
        </w:rPr>
        <w:t>)</w:t>
      </w:r>
      <w:r w:rsidR="00683261">
        <w:rPr>
          <w:rFonts w:ascii="Times New Roman" w:hAnsi="Times New Roman" w:cs="Times New Roman"/>
          <w:sz w:val="24"/>
          <w:szCs w:val="24"/>
        </w:rPr>
        <w:t xml:space="preserve"> paragrahvi 63 lõige 5</w:t>
      </w:r>
      <w:r w:rsidR="00683261">
        <w:rPr>
          <w:rFonts w:ascii="Times New Roman" w:hAnsi="Times New Roman" w:cs="Times New Roman"/>
          <w:sz w:val="24"/>
          <w:szCs w:val="24"/>
          <w:vertAlign w:val="superscript"/>
        </w:rPr>
        <w:t>2</w:t>
      </w:r>
      <w:r w:rsidR="00683261">
        <w:rPr>
          <w:rFonts w:ascii="Times New Roman" w:hAnsi="Times New Roman" w:cs="Times New Roman"/>
          <w:sz w:val="24"/>
          <w:szCs w:val="24"/>
        </w:rPr>
        <w:t xml:space="preserve"> muudetakse ja sõnastatakse järgmiselt:</w:t>
      </w:r>
    </w:p>
    <w:p w14:paraId="74C48ED3" w14:textId="4A343E84" w:rsidR="00683261" w:rsidRDefault="00683261" w:rsidP="00BC1D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683261">
        <w:rPr>
          <w:rFonts w:ascii="Times New Roman" w:hAnsi="Times New Roman" w:cs="Times New Roman"/>
          <w:sz w:val="24"/>
          <w:szCs w:val="24"/>
        </w:rPr>
        <w:t>Käesolev</w:t>
      </w:r>
      <w:r w:rsidRPr="0075004E">
        <w:rPr>
          <w:rFonts w:ascii="Times New Roman" w:hAnsi="Times New Roman" w:cs="Times New Roman"/>
          <w:sz w:val="24"/>
          <w:szCs w:val="24"/>
        </w:rPr>
        <w:t>a</w:t>
      </w:r>
      <w:r w:rsidRPr="00683261">
        <w:rPr>
          <w:rFonts w:ascii="Times New Roman" w:hAnsi="Times New Roman" w:cs="Times New Roman"/>
          <w:sz w:val="24"/>
          <w:szCs w:val="24"/>
        </w:rPr>
        <w:t xml:space="preserve"> paragrahvi lõikes 5</w:t>
      </w:r>
      <w:r w:rsidRPr="00683261">
        <w:rPr>
          <w:rFonts w:ascii="Times New Roman" w:hAnsi="Times New Roman" w:cs="Times New Roman"/>
          <w:sz w:val="24"/>
          <w:szCs w:val="24"/>
          <w:vertAlign w:val="superscript"/>
        </w:rPr>
        <w:t>1</w:t>
      </w:r>
      <w:r w:rsidRPr="00683261">
        <w:rPr>
          <w:rFonts w:ascii="Times New Roman" w:hAnsi="Times New Roman" w:cs="Times New Roman"/>
          <w:sz w:val="24"/>
          <w:szCs w:val="24"/>
        </w:rPr>
        <w:t xml:space="preserve"> nimetatud summasid kindlustusvõtjale välja ei maksta ja kindlustusandja </w:t>
      </w:r>
      <w:commentRangeStart w:id="121"/>
      <w:del w:id="122" w:author="Mari Koik" w:date="2024-05-31T16:01:00Z">
        <w:r w:rsidRPr="00683261" w:rsidDel="0075004E">
          <w:rPr>
            <w:rFonts w:ascii="Times New Roman" w:hAnsi="Times New Roman" w:cs="Times New Roman"/>
            <w:sz w:val="24"/>
            <w:szCs w:val="24"/>
          </w:rPr>
          <w:delText>kannab vastavalt</w:delText>
        </w:r>
      </w:del>
      <w:ins w:id="123" w:author="Mari Koik" w:date="2024-05-31T16:01:00Z">
        <w:r w:rsidR="0075004E">
          <w:rPr>
            <w:rFonts w:ascii="Times New Roman" w:hAnsi="Times New Roman" w:cs="Times New Roman"/>
            <w:sz w:val="24"/>
            <w:szCs w:val="24"/>
          </w:rPr>
          <w:t>tasub</w:t>
        </w:r>
      </w:ins>
      <w:r w:rsidR="005C1A3B">
        <w:rPr>
          <w:rFonts w:ascii="Times New Roman" w:hAnsi="Times New Roman" w:cs="Times New Roman"/>
          <w:sz w:val="24"/>
          <w:szCs w:val="24"/>
        </w:rPr>
        <w:t xml:space="preserve"> </w:t>
      </w:r>
      <w:commentRangeEnd w:id="121"/>
      <w:r w:rsidR="00BC7665">
        <w:rPr>
          <w:rStyle w:val="Kommentaariviide"/>
        </w:rPr>
        <w:commentReference w:id="121"/>
      </w:r>
      <w:r w:rsidR="005C1A3B">
        <w:rPr>
          <w:rFonts w:ascii="Times New Roman" w:hAnsi="Times New Roman" w:cs="Times New Roman"/>
          <w:sz w:val="24"/>
          <w:szCs w:val="24"/>
        </w:rPr>
        <w:t>lepingu osalise väljamakse,</w:t>
      </w:r>
      <w:r w:rsidRPr="00683261">
        <w:rPr>
          <w:rFonts w:ascii="Times New Roman" w:hAnsi="Times New Roman" w:cs="Times New Roman"/>
          <w:sz w:val="24"/>
          <w:szCs w:val="24"/>
        </w:rPr>
        <w:t xml:space="preserve"> tagastusväärtuse või osa </w:t>
      </w:r>
      <w:r w:rsidR="005C1A3B">
        <w:rPr>
          <w:rFonts w:ascii="Times New Roman" w:hAnsi="Times New Roman" w:cs="Times New Roman"/>
          <w:sz w:val="24"/>
          <w:szCs w:val="24"/>
        </w:rPr>
        <w:t xml:space="preserve">sellest </w:t>
      </w:r>
      <w:r w:rsidRPr="00683261">
        <w:rPr>
          <w:rFonts w:ascii="Times New Roman" w:hAnsi="Times New Roman" w:cs="Times New Roman"/>
          <w:sz w:val="24"/>
          <w:szCs w:val="24"/>
        </w:rPr>
        <w:t>lepingus ette</w:t>
      </w:r>
      <w:r w:rsidR="0076075A">
        <w:rPr>
          <w:rFonts w:ascii="Times New Roman" w:hAnsi="Times New Roman" w:cs="Times New Roman"/>
          <w:sz w:val="24"/>
          <w:szCs w:val="24"/>
        </w:rPr>
        <w:t xml:space="preserve"> </w:t>
      </w:r>
      <w:r w:rsidRPr="00683261">
        <w:rPr>
          <w:rFonts w:ascii="Times New Roman" w:hAnsi="Times New Roman" w:cs="Times New Roman"/>
          <w:sz w:val="24"/>
          <w:szCs w:val="24"/>
        </w:rPr>
        <w:t>nähtud tähtaja jooksul</w:t>
      </w:r>
      <w:r w:rsidR="005C1A3B">
        <w:rPr>
          <w:rFonts w:ascii="Times New Roman" w:hAnsi="Times New Roman" w:cs="Times New Roman"/>
          <w:sz w:val="24"/>
          <w:szCs w:val="24"/>
        </w:rPr>
        <w:t xml:space="preserve">, kuid lepingu ülesütlemise </w:t>
      </w:r>
      <w:del w:id="124" w:author="Mari Koik" w:date="2024-05-31T16:01:00Z">
        <w:r w:rsidR="005C1A3B" w:rsidDel="0075004E">
          <w:rPr>
            <w:rFonts w:ascii="Times New Roman" w:hAnsi="Times New Roman" w:cs="Times New Roman"/>
            <w:sz w:val="24"/>
            <w:szCs w:val="24"/>
          </w:rPr>
          <w:delText xml:space="preserve">puhul </w:delText>
        </w:r>
      </w:del>
      <w:ins w:id="125" w:author="Mari Koik" w:date="2024-05-31T16:01:00Z">
        <w:r w:rsidR="0075004E">
          <w:rPr>
            <w:rFonts w:ascii="Times New Roman" w:hAnsi="Times New Roman" w:cs="Times New Roman"/>
            <w:sz w:val="24"/>
            <w:szCs w:val="24"/>
          </w:rPr>
          <w:t xml:space="preserve">korral </w:t>
        </w:r>
      </w:ins>
      <w:r w:rsidR="005C1A3B">
        <w:rPr>
          <w:rFonts w:ascii="Times New Roman" w:hAnsi="Times New Roman" w:cs="Times New Roman"/>
          <w:sz w:val="24"/>
          <w:szCs w:val="24"/>
        </w:rPr>
        <w:t>hiljem</w:t>
      </w:r>
      <w:r w:rsidR="0076075A">
        <w:rPr>
          <w:rFonts w:ascii="Times New Roman" w:hAnsi="Times New Roman" w:cs="Times New Roman"/>
          <w:sz w:val="24"/>
          <w:szCs w:val="24"/>
        </w:rPr>
        <w:t>alt</w:t>
      </w:r>
      <w:r w:rsidR="005C1A3B">
        <w:rPr>
          <w:rFonts w:ascii="Times New Roman" w:hAnsi="Times New Roman" w:cs="Times New Roman"/>
          <w:sz w:val="24"/>
          <w:szCs w:val="24"/>
        </w:rPr>
        <w:t xml:space="preserve"> kaks kuud pärast lepingu ülesütlemise avalduse saamist,</w:t>
      </w:r>
      <w:r w:rsidRPr="00683261">
        <w:rPr>
          <w:rFonts w:ascii="Times New Roman" w:hAnsi="Times New Roman" w:cs="Times New Roman"/>
          <w:sz w:val="24"/>
          <w:szCs w:val="24"/>
        </w:rPr>
        <w:t xml:space="preserve"> kindlustusvõtja sõlmitud teise lepingu kindlustusmaksena selle </w:t>
      </w:r>
      <w:r w:rsidRPr="00683261">
        <w:rPr>
          <w:rFonts w:ascii="Times New Roman" w:hAnsi="Times New Roman" w:cs="Times New Roman"/>
          <w:sz w:val="24"/>
          <w:szCs w:val="24"/>
        </w:rPr>
        <w:lastRenderedPageBreak/>
        <w:t xml:space="preserve">lepingu sõlminud kindlustusandjale või kooskõlastatult kindlustusvõtja valitud vabatahtliku pensionifondi </w:t>
      </w:r>
      <w:del w:id="126" w:author="Mari Koik" w:date="2024-05-31T16:03:00Z">
        <w:r w:rsidRPr="00683261" w:rsidDel="0075004E">
          <w:rPr>
            <w:rFonts w:ascii="Times New Roman" w:hAnsi="Times New Roman" w:cs="Times New Roman"/>
            <w:sz w:val="24"/>
            <w:szCs w:val="24"/>
          </w:rPr>
          <w:delText>fondi</w:delText>
        </w:r>
      </w:del>
      <w:r w:rsidRPr="00683261">
        <w:rPr>
          <w:rFonts w:ascii="Times New Roman" w:hAnsi="Times New Roman" w:cs="Times New Roman"/>
          <w:sz w:val="24"/>
          <w:szCs w:val="24"/>
        </w:rPr>
        <w:t>valitsejaga kindlustusvõtja sissemaksena vabatahtlikku pensionifondi.</w:t>
      </w:r>
      <w:r w:rsidR="00087CD6">
        <w:rPr>
          <w:rFonts w:ascii="Times New Roman" w:hAnsi="Times New Roman" w:cs="Times New Roman"/>
          <w:sz w:val="24"/>
          <w:szCs w:val="24"/>
        </w:rPr>
        <w:t>“</w:t>
      </w:r>
      <w:r w:rsidR="00FF0DFD">
        <w:rPr>
          <w:rFonts w:ascii="Times New Roman" w:hAnsi="Times New Roman" w:cs="Times New Roman"/>
          <w:sz w:val="24"/>
          <w:szCs w:val="24"/>
        </w:rPr>
        <w:t>.</w:t>
      </w:r>
      <w:r>
        <w:rPr>
          <w:rFonts w:ascii="Times New Roman" w:hAnsi="Times New Roman" w:cs="Times New Roman"/>
          <w:sz w:val="24"/>
          <w:szCs w:val="24"/>
        </w:rPr>
        <w:t xml:space="preserve"> </w:t>
      </w:r>
    </w:p>
    <w:bookmarkEnd w:id="120"/>
    <w:bookmarkEnd w:id="1"/>
    <w:p w14:paraId="103D743A" w14:textId="77777777" w:rsidR="000537A6" w:rsidRPr="00894215" w:rsidRDefault="000537A6" w:rsidP="00BC1D5A">
      <w:pPr>
        <w:spacing w:after="0" w:line="240" w:lineRule="auto"/>
        <w:rPr>
          <w:rFonts w:ascii="Times New Roman" w:hAnsi="Times New Roman" w:cs="Times New Roman"/>
          <w:sz w:val="24"/>
          <w:szCs w:val="24"/>
        </w:rPr>
      </w:pPr>
    </w:p>
    <w:p w14:paraId="1DFD395C" w14:textId="6C436DF3" w:rsidR="00E52B8D" w:rsidRDefault="000E2C75" w:rsidP="00BC1D5A">
      <w:pPr>
        <w:spacing w:after="0" w:line="240" w:lineRule="auto"/>
        <w:rPr>
          <w:rFonts w:ascii="Times New Roman" w:hAnsi="Times New Roman" w:cs="Times New Roman"/>
          <w:b/>
          <w:bCs/>
          <w:sz w:val="24"/>
          <w:szCs w:val="24"/>
        </w:rPr>
      </w:pPr>
      <w:r w:rsidRPr="000E2C75">
        <w:rPr>
          <w:rFonts w:ascii="Times New Roman" w:hAnsi="Times New Roman" w:cs="Times New Roman"/>
          <w:b/>
          <w:bCs/>
          <w:sz w:val="24"/>
          <w:szCs w:val="24"/>
        </w:rPr>
        <w:t xml:space="preserve">§ </w:t>
      </w:r>
      <w:r w:rsidR="001A2FE0">
        <w:rPr>
          <w:rFonts w:ascii="Times New Roman" w:hAnsi="Times New Roman" w:cs="Times New Roman"/>
          <w:b/>
          <w:bCs/>
          <w:sz w:val="24"/>
          <w:szCs w:val="24"/>
        </w:rPr>
        <w:t>2</w:t>
      </w:r>
      <w:r w:rsidRPr="000E2C75">
        <w:rPr>
          <w:rFonts w:ascii="Times New Roman" w:hAnsi="Times New Roman" w:cs="Times New Roman"/>
          <w:b/>
          <w:bCs/>
          <w:sz w:val="24"/>
          <w:szCs w:val="24"/>
        </w:rPr>
        <w:t xml:space="preserve">. </w:t>
      </w:r>
      <w:r w:rsidR="00007B13">
        <w:rPr>
          <w:rFonts w:ascii="Times New Roman" w:hAnsi="Times New Roman" w:cs="Times New Roman"/>
          <w:b/>
          <w:bCs/>
          <w:sz w:val="24"/>
          <w:szCs w:val="24"/>
        </w:rPr>
        <w:t>Investeerimisfondide</w:t>
      </w:r>
      <w:r w:rsidR="00E52B8D">
        <w:rPr>
          <w:rFonts w:ascii="Times New Roman" w:hAnsi="Times New Roman" w:cs="Times New Roman"/>
          <w:b/>
          <w:bCs/>
          <w:sz w:val="24"/>
          <w:szCs w:val="24"/>
        </w:rPr>
        <w:t xml:space="preserve"> seaduse muutmine</w:t>
      </w:r>
    </w:p>
    <w:p w14:paraId="3B58AF38" w14:textId="244E5406" w:rsidR="00007B13" w:rsidRDefault="00007B13"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Investeerimisfondide seaduses tehakse järgmised muudatused:</w:t>
      </w:r>
    </w:p>
    <w:p w14:paraId="542E3946" w14:textId="6DED33E5" w:rsidR="00D25139" w:rsidRDefault="00D25139" w:rsidP="00BC1D5A">
      <w:pPr>
        <w:spacing w:after="0" w:line="240" w:lineRule="auto"/>
        <w:jc w:val="both"/>
        <w:rPr>
          <w:rFonts w:ascii="Times New Roman" w:hAnsi="Times New Roman" w:cs="Times New Roman"/>
          <w:sz w:val="24"/>
          <w:szCs w:val="24"/>
        </w:rPr>
      </w:pPr>
      <w:r w:rsidRPr="00D25139">
        <w:rPr>
          <w:rFonts w:ascii="Times New Roman" w:hAnsi="Times New Roman" w:cs="Times New Roman"/>
          <w:b/>
          <w:bCs/>
          <w:sz w:val="24"/>
          <w:szCs w:val="24"/>
        </w:rPr>
        <w:t>1)</w:t>
      </w:r>
      <w:r>
        <w:rPr>
          <w:rFonts w:ascii="Times New Roman" w:hAnsi="Times New Roman" w:cs="Times New Roman"/>
          <w:sz w:val="24"/>
          <w:szCs w:val="24"/>
        </w:rPr>
        <w:t xml:space="preserve"> paragrahvi 37 lõike 3 punktis 1 asendatakse tekstiosa „</w:t>
      </w:r>
      <w:r w:rsidRPr="00D25139">
        <w:rPr>
          <w:rFonts w:ascii="Times New Roman" w:hAnsi="Times New Roman" w:cs="Times New Roman"/>
          <w:sz w:val="24"/>
          <w:szCs w:val="24"/>
        </w:rPr>
        <w:t>muudatusi, mis ei mõjuta osakuomanike või aktsionäride õigusi ja kohustusi</w:t>
      </w:r>
      <w:r w:rsidR="0076075A">
        <w:rPr>
          <w:rFonts w:ascii="Times New Roman" w:hAnsi="Times New Roman" w:cs="Times New Roman"/>
          <w:sz w:val="24"/>
          <w:szCs w:val="24"/>
        </w:rPr>
        <w:t xml:space="preserve"> või</w:t>
      </w:r>
      <w:r>
        <w:rPr>
          <w:rFonts w:ascii="Times New Roman" w:hAnsi="Times New Roman" w:cs="Times New Roman"/>
          <w:sz w:val="24"/>
          <w:szCs w:val="24"/>
        </w:rPr>
        <w:t>“ tekstiosaga „</w:t>
      </w:r>
      <w:bookmarkStart w:id="127" w:name="_Hlk168313465"/>
      <w:r>
        <w:rPr>
          <w:rFonts w:ascii="Times New Roman" w:hAnsi="Times New Roman" w:cs="Times New Roman"/>
          <w:sz w:val="24"/>
          <w:szCs w:val="24"/>
        </w:rPr>
        <w:t>redaktsioonilisi muudatusi</w:t>
      </w:r>
      <w:r w:rsidR="0076075A">
        <w:rPr>
          <w:rFonts w:ascii="Times New Roman" w:hAnsi="Times New Roman" w:cs="Times New Roman"/>
          <w:sz w:val="24"/>
          <w:szCs w:val="24"/>
        </w:rPr>
        <w:t xml:space="preserve"> või muudatusi</w:t>
      </w:r>
      <w:bookmarkEnd w:id="127"/>
      <w:r w:rsidR="0076075A">
        <w:rPr>
          <w:rFonts w:ascii="Times New Roman" w:hAnsi="Times New Roman" w:cs="Times New Roman"/>
          <w:sz w:val="24"/>
          <w:szCs w:val="24"/>
        </w:rPr>
        <w:t>,</w:t>
      </w:r>
      <w:r>
        <w:rPr>
          <w:rFonts w:ascii="Times New Roman" w:hAnsi="Times New Roman" w:cs="Times New Roman"/>
          <w:sz w:val="24"/>
          <w:szCs w:val="24"/>
        </w:rPr>
        <w:t>“;</w:t>
      </w:r>
    </w:p>
    <w:p w14:paraId="1171F6BA" w14:textId="77777777" w:rsidR="009F7D51" w:rsidRDefault="009F7D51" w:rsidP="00BC1D5A">
      <w:pPr>
        <w:spacing w:after="0" w:line="240" w:lineRule="auto"/>
        <w:jc w:val="both"/>
        <w:rPr>
          <w:rFonts w:ascii="Times New Roman" w:hAnsi="Times New Roman" w:cs="Times New Roman"/>
          <w:sz w:val="24"/>
          <w:szCs w:val="24"/>
        </w:rPr>
      </w:pPr>
    </w:p>
    <w:p w14:paraId="38CDE038" w14:textId="7A512F33" w:rsidR="009F7D51" w:rsidRPr="00BC1D5A" w:rsidRDefault="009F7D51" w:rsidP="00BC1D5A">
      <w:pPr>
        <w:pStyle w:val="Pealkiri3"/>
        <w:shd w:val="clear" w:color="auto" w:fill="FFFFFF"/>
        <w:spacing w:before="0" w:beforeAutospacing="0" w:after="0" w:afterAutospacing="0"/>
        <w:jc w:val="both"/>
        <w:rPr>
          <w:rStyle w:val="Tugev"/>
          <w:rFonts w:asciiTheme="majorBidi" w:hAnsiTheme="majorBidi" w:cstheme="majorBidi"/>
          <w:b/>
          <w:sz w:val="24"/>
          <w:szCs w:val="24"/>
          <w:shd w:val="clear" w:color="auto" w:fill="FFFFFF"/>
        </w:rPr>
      </w:pPr>
      <w:r>
        <w:rPr>
          <w:rFonts w:asciiTheme="majorBidi" w:hAnsiTheme="majorBidi" w:cstheme="majorBidi"/>
          <w:sz w:val="24"/>
          <w:szCs w:val="24"/>
          <w:shd w:val="clear" w:color="auto" w:fill="FFFFFF"/>
        </w:rPr>
        <w:t xml:space="preserve">2) </w:t>
      </w:r>
      <w:r w:rsidRPr="00BC1D5A">
        <w:rPr>
          <w:rFonts w:asciiTheme="majorBidi" w:hAnsiTheme="majorBidi" w:cstheme="majorBidi"/>
          <w:b w:val="0"/>
          <w:bCs w:val="0"/>
          <w:sz w:val="24"/>
          <w:szCs w:val="24"/>
          <w:shd w:val="clear" w:color="auto" w:fill="FFFFFF"/>
        </w:rPr>
        <w:t>paragrahvi 91</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3 ja </w:t>
      </w:r>
      <w:r>
        <w:rPr>
          <w:rFonts w:asciiTheme="majorBidi" w:hAnsiTheme="majorBidi" w:cstheme="majorBidi"/>
          <w:b w:val="0"/>
          <w:bCs w:val="0"/>
          <w:sz w:val="24"/>
          <w:szCs w:val="24"/>
          <w:shd w:val="clear" w:color="auto" w:fill="FFFFFF"/>
        </w:rPr>
        <w:t>§</w:t>
      </w:r>
      <w:r w:rsidRPr="00BC1D5A">
        <w:rPr>
          <w:rFonts w:asciiTheme="majorBidi" w:hAnsiTheme="majorBidi" w:cstheme="majorBidi"/>
          <w:b w:val="0"/>
          <w:bCs w:val="0"/>
          <w:sz w:val="24"/>
          <w:szCs w:val="24"/>
          <w:shd w:val="clear" w:color="auto" w:fill="FFFFFF"/>
        </w:rPr>
        <w:t xml:space="preserve"> 270</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3</w:t>
      </w:r>
      <w:r w:rsidRPr="00BC1D5A">
        <w:rPr>
          <w:rFonts w:asciiTheme="majorBidi" w:hAnsiTheme="majorBidi" w:cstheme="majorBidi"/>
          <w:b w:val="0"/>
          <w:bCs w:val="0"/>
          <w:sz w:val="24"/>
          <w:szCs w:val="24"/>
          <w:bdr w:val="none" w:sz="0" w:space="0" w:color="auto" w:frame="1"/>
          <w:shd w:val="clear" w:color="auto" w:fill="FFFFFF"/>
        </w:rPr>
        <w:t xml:space="preserve"> asendatakse </w:t>
      </w:r>
      <w:r>
        <w:rPr>
          <w:rFonts w:asciiTheme="majorBidi" w:hAnsiTheme="majorBidi" w:cstheme="majorBidi"/>
          <w:b w:val="0"/>
          <w:bCs w:val="0"/>
          <w:sz w:val="24"/>
          <w:szCs w:val="24"/>
          <w:bdr w:val="none" w:sz="0" w:space="0" w:color="auto" w:frame="1"/>
          <w:shd w:val="clear" w:color="auto" w:fill="FFFFFF"/>
        </w:rPr>
        <w:t>sõnad</w:t>
      </w:r>
      <w:r w:rsidRPr="00BC1D5A">
        <w:rPr>
          <w:rFonts w:asciiTheme="majorBidi" w:hAnsiTheme="majorBidi" w:cstheme="majorBidi"/>
          <w:b w:val="0"/>
          <w:bCs w:val="0"/>
          <w:sz w:val="24"/>
          <w:szCs w:val="24"/>
          <w:bdr w:val="none" w:sz="0" w:space="0" w:color="auto" w:frame="1"/>
          <w:shd w:val="clear" w:color="auto" w:fill="FFFFFF"/>
        </w:rPr>
        <w:t xml:space="preserve"> „</w:t>
      </w:r>
      <w:r w:rsidRPr="00BC1D5A">
        <w:rPr>
          <w:rFonts w:asciiTheme="majorBidi" w:hAnsiTheme="majorBidi" w:cstheme="majorBidi"/>
          <w:b w:val="0"/>
          <w:bCs w:val="0"/>
          <w:sz w:val="24"/>
          <w:szCs w:val="24"/>
          <w:shd w:val="clear" w:color="auto" w:fill="FFFFFF"/>
        </w:rPr>
        <w:t xml:space="preserve">alternatiivfondi investeerimisest“ </w:t>
      </w:r>
      <w:r>
        <w:rPr>
          <w:rFonts w:asciiTheme="majorBidi" w:hAnsiTheme="majorBidi" w:cstheme="majorBidi"/>
          <w:b w:val="0"/>
          <w:bCs w:val="0"/>
          <w:sz w:val="24"/>
          <w:szCs w:val="24"/>
          <w:shd w:val="clear" w:color="auto" w:fill="FFFFFF"/>
        </w:rPr>
        <w:t>sõnade</w:t>
      </w:r>
      <w:r w:rsidRPr="00BC1D5A">
        <w:rPr>
          <w:rFonts w:asciiTheme="majorBidi" w:hAnsiTheme="majorBidi" w:cstheme="majorBidi"/>
          <w:b w:val="0"/>
          <w:bCs w:val="0"/>
          <w:sz w:val="24"/>
          <w:szCs w:val="24"/>
          <w:shd w:val="clear" w:color="auto" w:fill="FFFFFF"/>
        </w:rPr>
        <w:t>ga „</w:t>
      </w:r>
      <w:bookmarkStart w:id="128" w:name="_Hlk168313958"/>
      <w:r w:rsidRPr="00BC1D5A">
        <w:rPr>
          <w:rFonts w:asciiTheme="majorBidi" w:hAnsiTheme="majorBidi" w:cstheme="majorBidi"/>
          <w:b w:val="0"/>
          <w:bCs w:val="0"/>
          <w:sz w:val="24"/>
          <w:szCs w:val="24"/>
          <w:shd w:val="clear" w:color="auto" w:fill="FFFFFF"/>
        </w:rPr>
        <w:t>alternatiivfondi turustamise kohaks olevas lepinguriigis alternatiivfondi investeerimisest</w:t>
      </w:r>
      <w:bookmarkEnd w:id="128"/>
      <w:r w:rsidRPr="00BC1D5A">
        <w:rPr>
          <w:rFonts w:asciiTheme="majorBidi" w:hAnsiTheme="majorBidi" w:cstheme="majorBidi"/>
          <w:b w:val="0"/>
          <w:bCs w:val="0"/>
          <w:sz w:val="24"/>
          <w:szCs w:val="24"/>
          <w:shd w:val="clear" w:color="auto" w:fill="FFFFFF"/>
        </w:rPr>
        <w:t>“</w:t>
      </w:r>
      <w:r>
        <w:rPr>
          <w:rFonts w:asciiTheme="majorBidi" w:hAnsiTheme="majorBidi" w:cstheme="majorBidi"/>
          <w:b w:val="0"/>
          <w:bCs w:val="0"/>
          <w:sz w:val="24"/>
          <w:szCs w:val="24"/>
          <w:shd w:val="clear" w:color="auto" w:fill="FFFFFF"/>
        </w:rPr>
        <w:t>;</w:t>
      </w:r>
    </w:p>
    <w:p w14:paraId="4DC867FE" w14:textId="77777777" w:rsidR="009F7D51" w:rsidRPr="00BC1D5A" w:rsidRDefault="009F7D51" w:rsidP="00BC1D5A">
      <w:pPr>
        <w:pStyle w:val="Pealkiri3"/>
        <w:shd w:val="clear" w:color="auto" w:fill="FFFFFF"/>
        <w:spacing w:before="0" w:beforeAutospacing="0" w:after="0" w:afterAutospacing="0"/>
        <w:jc w:val="both"/>
        <w:rPr>
          <w:rFonts w:asciiTheme="majorBidi" w:hAnsiTheme="majorBidi" w:cstheme="majorBidi"/>
          <w:b w:val="0"/>
          <w:bCs w:val="0"/>
          <w:sz w:val="24"/>
          <w:szCs w:val="24"/>
        </w:rPr>
      </w:pPr>
    </w:p>
    <w:p w14:paraId="1C4A5245" w14:textId="1FFD6CA3" w:rsidR="009F7D51" w:rsidRPr="00BC1D5A" w:rsidRDefault="009F7D51" w:rsidP="00BC1D5A">
      <w:pPr>
        <w:pStyle w:val="Pealkiri3"/>
        <w:shd w:val="clear" w:color="auto" w:fill="FFFFFF"/>
        <w:spacing w:before="0" w:beforeAutospacing="0" w:after="0" w:afterAutospacing="0"/>
        <w:jc w:val="both"/>
        <w:rPr>
          <w:rStyle w:val="Tugev"/>
          <w:rFonts w:asciiTheme="majorBidi" w:hAnsiTheme="majorBidi" w:cstheme="majorBidi"/>
          <w:b/>
          <w:sz w:val="24"/>
          <w:szCs w:val="24"/>
          <w:bdr w:val="none" w:sz="0" w:space="0" w:color="auto" w:frame="1"/>
        </w:rPr>
      </w:pPr>
      <w:r w:rsidRPr="00BC1D5A">
        <w:rPr>
          <w:rFonts w:asciiTheme="majorBidi" w:hAnsiTheme="majorBidi" w:cstheme="majorBidi"/>
          <w:sz w:val="24"/>
          <w:szCs w:val="24"/>
        </w:rPr>
        <w:t>3</w:t>
      </w:r>
      <w:r w:rsidRPr="009F7D51">
        <w:rPr>
          <w:rFonts w:asciiTheme="majorBidi" w:hAnsiTheme="majorBidi" w:cstheme="majorBidi"/>
          <w:sz w:val="24"/>
          <w:szCs w:val="24"/>
        </w:rPr>
        <w:t>)</w:t>
      </w:r>
      <w:r w:rsidRPr="00BC1D5A">
        <w:rPr>
          <w:rFonts w:asciiTheme="majorBidi" w:hAnsiTheme="majorBidi" w:cstheme="majorBidi"/>
          <w:b w:val="0"/>
          <w:bCs w:val="0"/>
          <w:sz w:val="24"/>
          <w:szCs w:val="24"/>
        </w:rPr>
        <w:t xml:space="preserve"> </w:t>
      </w:r>
      <w:r w:rsidRPr="00BC1D5A">
        <w:rPr>
          <w:rFonts w:asciiTheme="majorBidi" w:hAnsiTheme="majorBidi" w:cstheme="majorBidi"/>
          <w:b w:val="0"/>
          <w:bCs w:val="0"/>
          <w:sz w:val="24"/>
          <w:szCs w:val="24"/>
          <w:shd w:val="clear" w:color="auto" w:fill="FFFFFF"/>
        </w:rPr>
        <w:t>paragrahvi 91</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4</w:t>
      </w:r>
      <w:r w:rsidRPr="00BC1D5A">
        <w:rPr>
          <w:rFonts w:asciiTheme="majorBidi" w:hAnsiTheme="majorBidi" w:cstheme="majorBidi"/>
          <w:b w:val="0"/>
          <w:bCs w:val="0"/>
          <w:sz w:val="24"/>
          <w:szCs w:val="24"/>
          <w:bdr w:val="none" w:sz="0" w:space="0" w:color="auto" w:frame="1"/>
          <w:shd w:val="clear" w:color="auto" w:fill="FFFFFF"/>
        </w:rPr>
        <w:t xml:space="preserve"> ja </w:t>
      </w:r>
      <w:r>
        <w:rPr>
          <w:rFonts w:asciiTheme="majorBidi" w:hAnsiTheme="majorBidi" w:cstheme="majorBidi"/>
          <w:b w:val="0"/>
          <w:bCs w:val="0"/>
          <w:sz w:val="24"/>
          <w:szCs w:val="24"/>
          <w:bdr w:val="none" w:sz="0" w:space="0" w:color="auto" w:frame="1"/>
          <w:shd w:val="clear" w:color="auto" w:fill="FFFFFF"/>
        </w:rPr>
        <w:t>§</w:t>
      </w:r>
      <w:r w:rsidRPr="00BC1D5A">
        <w:rPr>
          <w:rFonts w:asciiTheme="majorBidi" w:hAnsiTheme="majorBidi" w:cstheme="majorBidi"/>
          <w:b w:val="0"/>
          <w:bCs w:val="0"/>
          <w:sz w:val="24"/>
          <w:szCs w:val="24"/>
          <w:shd w:val="clear" w:color="auto" w:fill="FFFFFF"/>
        </w:rPr>
        <w:t xml:space="preserve"> 270</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4</w:t>
      </w:r>
      <w:r w:rsidRPr="00BC1D5A">
        <w:rPr>
          <w:rFonts w:asciiTheme="majorBidi" w:hAnsiTheme="majorBidi" w:cstheme="majorBidi"/>
          <w:b w:val="0"/>
          <w:bCs w:val="0"/>
          <w:sz w:val="24"/>
          <w:szCs w:val="24"/>
          <w:bdr w:val="none" w:sz="0" w:space="0" w:color="auto" w:frame="1"/>
          <w:shd w:val="clear" w:color="auto" w:fill="FFFFFF"/>
        </w:rPr>
        <w:t xml:space="preserve"> asendatakse </w:t>
      </w:r>
      <w:r>
        <w:rPr>
          <w:rFonts w:asciiTheme="majorBidi" w:hAnsiTheme="majorBidi" w:cstheme="majorBidi"/>
          <w:b w:val="0"/>
          <w:bCs w:val="0"/>
          <w:sz w:val="24"/>
          <w:szCs w:val="24"/>
          <w:bdr w:val="none" w:sz="0" w:space="0" w:color="auto" w:frame="1"/>
          <w:shd w:val="clear" w:color="auto" w:fill="FFFFFF"/>
        </w:rPr>
        <w:t>sõnad</w:t>
      </w:r>
      <w:r w:rsidRPr="00BC1D5A">
        <w:rPr>
          <w:rFonts w:asciiTheme="majorBidi" w:hAnsiTheme="majorBidi" w:cstheme="majorBidi"/>
          <w:b w:val="0"/>
          <w:bCs w:val="0"/>
          <w:sz w:val="24"/>
          <w:szCs w:val="24"/>
          <w:bdr w:val="none" w:sz="0" w:space="0" w:color="auto" w:frame="1"/>
          <w:shd w:val="clear" w:color="auto" w:fill="FFFFFF"/>
        </w:rPr>
        <w:t xml:space="preserve"> „</w:t>
      </w:r>
      <w:r w:rsidRPr="00BC1D5A">
        <w:rPr>
          <w:rFonts w:asciiTheme="majorBidi" w:hAnsiTheme="majorBidi" w:cstheme="majorBidi"/>
          <w:b w:val="0"/>
          <w:bCs w:val="0"/>
          <w:sz w:val="24"/>
          <w:szCs w:val="24"/>
          <w:shd w:val="clear" w:color="auto" w:fill="FFFFFF"/>
        </w:rPr>
        <w:t xml:space="preserve">investorile kättesaadavaks“ </w:t>
      </w:r>
      <w:r>
        <w:rPr>
          <w:rFonts w:asciiTheme="majorBidi" w:hAnsiTheme="majorBidi" w:cstheme="majorBidi"/>
          <w:b w:val="0"/>
          <w:bCs w:val="0"/>
          <w:sz w:val="24"/>
          <w:szCs w:val="24"/>
          <w:shd w:val="clear" w:color="auto" w:fill="FFFFFF"/>
        </w:rPr>
        <w:t>sõnadeg</w:t>
      </w:r>
      <w:r w:rsidRPr="00BC1D5A">
        <w:rPr>
          <w:rFonts w:asciiTheme="majorBidi" w:hAnsiTheme="majorBidi" w:cstheme="majorBidi"/>
          <w:b w:val="0"/>
          <w:bCs w:val="0"/>
          <w:sz w:val="24"/>
          <w:szCs w:val="24"/>
          <w:shd w:val="clear" w:color="auto" w:fill="FFFFFF"/>
        </w:rPr>
        <w:t>a „investorile tutvumiseks ja kopeerimiseks kättesaadavaks“</w:t>
      </w:r>
      <w:r>
        <w:rPr>
          <w:rFonts w:asciiTheme="majorBidi" w:hAnsiTheme="majorBidi" w:cstheme="majorBidi"/>
          <w:b w:val="0"/>
          <w:bCs w:val="0"/>
          <w:sz w:val="24"/>
          <w:szCs w:val="24"/>
          <w:shd w:val="clear" w:color="auto" w:fill="FFFFFF"/>
        </w:rPr>
        <w:t>;</w:t>
      </w:r>
    </w:p>
    <w:p w14:paraId="0814979D" w14:textId="203711CD" w:rsidR="009F7D51" w:rsidRPr="009F7D51" w:rsidRDefault="009F7D51" w:rsidP="00BC1D5A">
      <w:pPr>
        <w:spacing w:after="0" w:line="240" w:lineRule="auto"/>
        <w:jc w:val="both"/>
        <w:rPr>
          <w:rFonts w:ascii="Times New Roman" w:hAnsi="Times New Roman" w:cs="Times New Roman"/>
          <w:sz w:val="24"/>
          <w:szCs w:val="24"/>
        </w:rPr>
      </w:pPr>
    </w:p>
    <w:p w14:paraId="51692CEC" w14:textId="241D8DC7" w:rsidR="009F7D51" w:rsidRDefault="009F7D5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Pr="009F7D51">
        <w:rPr>
          <w:rFonts w:ascii="Times New Roman" w:hAnsi="Times New Roman" w:cs="Times New Roman"/>
          <w:b/>
          <w:bCs/>
          <w:sz w:val="24"/>
          <w:szCs w:val="24"/>
        </w:rPr>
        <w:t>)</w:t>
      </w:r>
      <w:r>
        <w:rPr>
          <w:rFonts w:ascii="Times New Roman" w:hAnsi="Times New Roman" w:cs="Times New Roman"/>
          <w:sz w:val="24"/>
          <w:szCs w:val="24"/>
        </w:rPr>
        <w:t xml:space="preserve"> paragrahvi 91</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w:t>
      </w:r>
      <w:r w:rsidR="00D45F11">
        <w:rPr>
          <w:rFonts w:ascii="Times New Roman" w:hAnsi="Times New Roman" w:cs="Times New Roman"/>
          <w:sz w:val="24"/>
          <w:szCs w:val="24"/>
        </w:rPr>
        <w:t>g</w:t>
      </w:r>
      <w:r>
        <w:rPr>
          <w:rFonts w:ascii="Times New Roman" w:hAnsi="Times New Roman" w:cs="Times New Roman"/>
          <w:sz w:val="24"/>
          <w:szCs w:val="24"/>
        </w:rPr>
        <w:t xml:space="preserve">e 3 </w:t>
      </w:r>
      <w:r w:rsidR="00D45F11">
        <w:rPr>
          <w:rFonts w:ascii="Times New Roman" w:hAnsi="Times New Roman" w:cs="Times New Roman"/>
          <w:sz w:val="24"/>
          <w:szCs w:val="24"/>
        </w:rPr>
        <w:t>muudetakse ja sõnastatakse järgmiselt:</w:t>
      </w:r>
    </w:p>
    <w:p w14:paraId="6A4CD0D0" w14:textId="69DC990F" w:rsidR="009F7D51" w:rsidRPr="00BC1D5A" w:rsidRDefault="009F7D51" w:rsidP="00BC1D5A">
      <w:pPr>
        <w:spacing w:after="0" w:line="240" w:lineRule="auto"/>
        <w:jc w:val="both"/>
        <w:rPr>
          <w:rFonts w:asciiTheme="majorBidi" w:hAnsiTheme="majorBidi" w:cstheme="majorBidi"/>
          <w:sz w:val="24"/>
          <w:szCs w:val="24"/>
          <w:shd w:val="clear" w:color="auto" w:fill="FFFFFF"/>
        </w:rPr>
      </w:pPr>
      <w:r>
        <w:rPr>
          <w:rFonts w:ascii="Times New Roman" w:hAnsi="Times New Roman" w:cs="Times New Roman"/>
          <w:sz w:val="24"/>
          <w:szCs w:val="24"/>
        </w:rPr>
        <w:t>„</w:t>
      </w:r>
      <w:r w:rsidR="00D45F11">
        <w:rPr>
          <w:rFonts w:ascii="Times New Roman" w:hAnsi="Times New Roman" w:cs="Times New Roman"/>
          <w:sz w:val="24"/>
          <w:szCs w:val="24"/>
        </w:rPr>
        <w:t xml:space="preserve">(3) </w:t>
      </w:r>
      <w:r w:rsidRPr="005362C7">
        <w:rPr>
          <w:rFonts w:asciiTheme="majorBidi" w:hAnsiTheme="majorBidi" w:cstheme="majorBidi"/>
          <w:sz w:val="24"/>
          <w:szCs w:val="24"/>
          <w:shd w:val="clear" w:color="auto" w:fill="FFFFFF"/>
        </w:rPr>
        <w:t xml:space="preserve">Käesoleva paragrahvi lõikes 1 nimetatud ülesandeid </w:t>
      </w:r>
      <w:del w:id="129" w:author="Mari Koik" w:date="2024-05-31T16:05:00Z">
        <w:r w:rsidRPr="005362C7" w:rsidDel="0075004E">
          <w:rPr>
            <w:rFonts w:asciiTheme="majorBidi" w:hAnsiTheme="majorBidi" w:cstheme="majorBidi"/>
            <w:sz w:val="24"/>
            <w:szCs w:val="24"/>
            <w:shd w:val="clear" w:color="auto" w:fill="FFFFFF"/>
          </w:rPr>
          <w:delText xml:space="preserve">võib </w:delText>
        </w:r>
      </w:del>
      <w:ins w:id="130" w:author="Mari Koik" w:date="2024-05-31T16:05:00Z">
        <w:r w:rsidR="0075004E" w:rsidRPr="005362C7">
          <w:rPr>
            <w:rFonts w:asciiTheme="majorBidi" w:hAnsiTheme="majorBidi" w:cstheme="majorBidi"/>
            <w:sz w:val="24"/>
            <w:szCs w:val="24"/>
            <w:shd w:val="clear" w:color="auto" w:fill="FFFFFF"/>
          </w:rPr>
          <w:t>või</w:t>
        </w:r>
        <w:r w:rsidR="0075004E">
          <w:rPr>
            <w:rFonts w:asciiTheme="majorBidi" w:hAnsiTheme="majorBidi" w:cstheme="majorBidi"/>
            <w:sz w:val="24"/>
            <w:szCs w:val="24"/>
            <w:shd w:val="clear" w:color="auto" w:fill="FFFFFF"/>
          </w:rPr>
          <w:t>vad</w:t>
        </w:r>
        <w:r w:rsidR="0075004E" w:rsidRPr="005362C7">
          <w:rPr>
            <w:rFonts w:asciiTheme="majorBidi" w:hAnsiTheme="majorBidi" w:cstheme="majorBidi"/>
            <w:sz w:val="24"/>
            <w:szCs w:val="24"/>
            <w:shd w:val="clear" w:color="auto" w:fill="FFFFFF"/>
          </w:rPr>
          <w:t xml:space="preserve"> </w:t>
        </w:r>
      </w:ins>
      <w:r w:rsidRPr="005362C7">
        <w:rPr>
          <w:rFonts w:asciiTheme="majorBidi" w:hAnsiTheme="majorBidi" w:cstheme="majorBidi"/>
          <w:sz w:val="24"/>
          <w:szCs w:val="24"/>
          <w:shd w:val="clear" w:color="auto" w:fill="FFFFFF"/>
        </w:rPr>
        <w:t>täita fondivalitseja, kolmas isik või mõlemad. Kui fondivalitseja annab lõikes 1 nimetatud ülesannete täitmise edasi kolmandale isikule</w:t>
      </w:r>
      <w:r w:rsidR="007278E4">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 xml:space="preserve"> sõlmitakse selleks kirjalik leping.</w:t>
      </w:r>
      <w:r w:rsidR="00D45F11">
        <w:rPr>
          <w:rFonts w:asciiTheme="majorBidi" w:hAnsiTheme="majorBidi" w:cstheme="majorBidi"/>
          <w:sz w:val="24"/>
          <w:szCs w:val="24"/>
          <w:shd w:val="clear" w:color="auto" w:fill="FFFFFF"/>
        </w:rPr>
        <w:t xml:space="preserve"> </w:t>
      </w:r>
      <w:r w:rsidR="00D45F11" w:rsidRPr="00D45F11">
        <w:rPr>
          <w:rFonts w:asciiTheme="majorBidi" w:hAnsiTheme="majorBidi" w:cstheme="majorBidi"/>
          <w:sz w:val="24"/>
          <w:szCs w:val="24"/>
          <w:shd w:val="clear" w:color="auto" w:fill="FFFFFF"/>
        </w:rPr>
        <w:t>Lepingus täpsustatakse ülesannete jaotus ning sätestatakse kolmanda isiku õigus saada fondivalitsejalt ülesannete täitmiseks vajalikku teavet ja asjakohaseid dokumente.</w:t>
      </w:r>
      <w:r w:rsidR="00D45F11">
        <w:rPr>
          <w:rFonts w:asciiTheme="majorBidi" w:hAnsiTheme="majorBidi" w:cstheme="majorBidi"/>
          <w:sz w:val="24"/>
          <w:szCs w:val="24"/>
          <w:shd w:val="clear" w:color="auto" w:fill="FFFFFF"/>
        </w:rPr>
        <w:t xml:space="preserve">“; </w:t>
      </w:r>
    </w:p>
    <w:p w14:paraId="7FE5AC37" w14:textId="77777777" w:rsidR="00D25139" w:rsidRDefault="00D25139" w:rsidP="00BC1D5A">
      <w:pPr>
        <w:spacing w:after="0" w:line="240" w:lineRule="auto"/>
        <w:jc w:val="both"/>
        <w:rPr>
          <w:rFonts w:ascii="Times New Roman" w:hAnsi="Times New Roman" w:cs="Times New Roman"/>
          <w:sz w:val="24"/>
          <w:szCs w:val="24"/>
        </w:rPr>
      </w:pPr>
    </w:p>
    <w:p w14:paraId="41256D7A" w14:textId="18592187" w:rsidR="000D304E" w:rsidRDefault="00D45F11" w:rsidP="00BC1D5A">
      <w:pPr>
        <w:spacing w:after="0" w:line="240" w:lineRule="auto"/>
        <w:jc w:val="both"/>
        <w:rPr>
          <w:rFonts w:ascii="Times New Roman" w:hAnsi="Times New Roman" w:cs="Times New Roman"/>
          <w:sz w:val="24"/>
          <w:szCs w:val="24"/>
        </w:rPr>
      </w:pPr>
      <w:bookmarkStart w:id="131" w:name="_Hlk147226462"/>
      <w:r>
        <w:rPr>
          <w:rFonts w:ascii="Times New Roman" w:hAnsi="Times New Roman" w:cs="Times New Roman"/>
          <w:b/>
          <w:bCs/>
          <w:sz w:val="24"/>
          <w:szCs w:val="24"/>
        </w:rPr>
        <w:t>5</w:t>
      </w:r>
      <w:r w:rsidR="00D25139" w:rsidRPr="00D25139">
        <w:rPr>
          <w:rFonts w:ascii="Times New Roman" w:hAnsi="Times New Roman" w:cs="Times New Roman"/>
          <w:b/>
          <w:bCs/>
          <w:sz w:val="24"/>
          <w:szCs w:val="24"/>
        </w:rPr>
        <w:t xml:space="preserve">) </w:t>
      </w:r>
      <w:r w:rsidR="00D25139" w:rsidRPr="00D25139">
        <w:rPr>
          <w:rFonts w:ascii="Times New Roman" w:hAnsi="Times New Roman" w:cs="Times New Roman"/>
          <w:sz w:val="24"/>
          <w:szCs w:val="24"/>
        </w:rPr>
        <w:t xml:space="preserve">paragrahvi 103 lõikes 4 </w:t>
      </w:r>
      <w:r w:rsidR="007907C6">
        <w:rPr>
          <w:rFonts w:ascii="Times New Roman" w:hAnsi="Times New Roman" w:cs="Times New Roman"/>
          <w:sz w:val="24"/>
          <w:szCs w:val="24"/>
        </w:rPr>
        <w:t xml:space="preserve">asendatakse tekstiosa „ja väärtpaberitesse, mille alusvaraks on </w:t>
      </w:r>
      <w:proofErr w:type="spellStart"/>
      <w:r w:rsidR="007907C6">
        <w:rPr>
          <w:rFonts w:ascii="Times New Roman" w:hAnsi="Times New Roman" w:cs="Times New Roman"/>
          <w:sz w:val="24"/>
          <w:szCs w:val="24"/>
        </w:rPr>
        <w:t>väärismetall</w:t>
      </w:r>
      <w:proofErr w:type="spellEnd"/>
      <w:r w:rsidR="007907C6">
        <w:rPr>
          <w:rFonts w:ascii="Times New Roman" w:hAnsi="Times New Roman" w:cs="Times New Roman"/>
          <w:sz w:val="24"/>
          <w:szCs w:val="24"/>
        </w:rPr>
        <w:t xml:space="preserve"> või mille hind sõltub </w:t>
      </w:r>
      <w:proofErr w:type="spellStart"/>
      <w:r w:rsidR="007907C6">
        <w:rPr>
          <w:rFonts w:ascii="Times New Roman" w:hAnsi="Times New Roman" w:cs="Times New Roman"/>
          <w:sz w:val="24"/>
          <w:szCs w:val="24"/>
        </w:rPr>
        <w:t>väärismetallist</w:t>
      </w:r>
      <w:proofErr w:type="spellEnd"/>
      <w:r w:rsidR="007907C6">
        <w:rPr>
          <w:rFonts w:ascii="Times New Roman" w:hAnsi="Times New Roman" w:cs="Times New Roman"/>
          <w:sz w:val="24"/>
          <w:szCs w:val="24"/>
        </w:rPr>
        <w:t>“ tekstiosaga „</w:t>
      </w:r>
      <w:bookmarkStart w:id="132" w:name="_Hlk168314161"/>
      <w:bookmarkStart w:id="133" w:name="_Hlk147226945"/>
      <w:r w:rsidR="007907C6">
        <w:rPr>
          <w:rFonts w:ascii="Times New Roman" w:hAnsi="Times New Roman" w:cs="Times New Roman"/>
          <w:sz w:val="24"/>
          <w:szCs w:val="24"/>
        </w:rPr>
        <w:t>ega neid esindavatesse sertifikaatidesse</w:t>
      </w:r>
      <w:bookmarkEnd w:id="132"/>
      <w:r w:rsidR="007907C6">
        <w:rPr>
          <w:rFonts w:ascii="Times New Roman" w:hAnsi="Times New Roman" w:cs="Times New Roman"/>
          <w:sz w:val="24"/>
          <w:szCs w:val="24"/>
        </w:rPr>
        <w:t>“;</w:t>
      </w:r>
      <w:bookmarkEnd w:id="133"/>
      <w:bookmarkEnd w:id="131"/>
    </w:p>
    <w:p w14:paraId="4A6BE67F" w14:textId="77777777" w:rsidR="000D304E" w:rsidRDefault="000D304E" w:rsidP="00BC1D5A">
      <w:pPr>
        <w:spacing w:after="0" w:line="240" w:lineRule="auto"/>
        <w:jc w:val="both"/>
        <w:rPr>
          <w:rFonts w:ascii="Times New Roman" w:hAnsi="Times New Roman" w:cs="Times New Roman"/>
          <w:sz w:val="24"/>
          <w:szCs w:val="24"/>
        </w:rPr>
      </w:pPr>
    </w:p>
    <w:p w14:paraId="439EF906" w14:textId="6C984D10" w:rsidR="000E4474" w:rsidRDefault="00D45F1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007B13" w:rsidRPr="00007B13">
        <w:rPr>
          <w:rFonts w:ascii="Times New Roman" w:hAnsi="Times New Roman" w:cs="Times New Roman"/>
          <w:b/>
          <w:bCs/>
          <w:sz w:val="24"/>
          <w:szCs w:val="24"/>
        </w:rPr>
        <w:t>)</w:t>
      </w:r>
      <w:r w:rsidR="00E52B8D">
        <w:rPr>
          <w:rFonts w:ascii="Times New Roman" w:hAnsi="Times New Roman" w:cs="Times New Roman"/>
          <w:sz w:val="24"/>
          <w:szCs w:val="24"/>
        </w:rPr>
        <w:t xml:space="preserve"> </w:t>
      </w:r>
      <w:r w:rsidR="000E4474">
        <w:rPr>
          <w:rFonts w:ascii="Times New Roman" w:hAnsi="Times New Roman" w:cs="Times New Roman"/>
          <w:sz w:val="24"/>
          <w:szCs w:val="24"/>
        </w:rPr>
        <w:t xml:space="preserve">paragrahvi 120 lõike 2 punkt 2 muudetakse ja sõnastatakse järgmiselt: </w:t>
      </w:r>
    </w:p>
    <w:p w14:paraId="58BAB515" w14:textId="56BEE0EF" w:rsidR="000E4474" w:rsidRDefault="000E4474"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E4474">
        <w:rPr>
          <w:rFonts w:ascii="Times New Roman" w:hAnsi="Times New Roman" w:cs="Times New Roman"/>
          <w:sz w:val="24"/>
          <w:szCs w:val="24"/>
        </w:rPr>
        <w:t xml:space="preserve">2) </w:t>
      </w:r>
      <w:proofErr w:type="spellStart"/>
      <w:r w:rsidRPr="000E4474">
        <w:rPr>
          <w:rFonts w:ascii="Times New Roman" w:hAnsi="Times New Roman" w:cs="Times New Roman"/>
          <w:sz w:val="24"/>
          <w:szCs w:val="24"/>
        </w:rPr>
        <w:t>väärismetallidesse</w:t>
      </w:r>
      <w:proofErr w:type="spellEnd"/>
      <w:r w:rsidRPr="000E4474">
        <w:rPr>
          <w:rFonts w:ascii="Times New Roman" w:hAnsi="Times New Roman" w:cs="Times New Roman"/>
          <w:sz w:val="24"/>
          <w:szCs w:val="24"/>
        </w:rPr>
        <w:t xml:space="preserve"> ja </w:t>
      </w:r>
      <w:r>
        <w:rPr>
          <w:rFonts w:ascii="Times New Roman" w:hAnsi="Times New Roman" w:cs="Times New Roman"/>
          <w:sz w:val="24"/>
          <w:szCs w:val="24"/>
        </w:rPr>
        <w:t>neid esindavatesse sertifikaatidesse.“;</w:t>
      </w:r>
    </w:p>
    <w:p w14:paraId="235EDE1D" w14:textId="77777777" w:rsidR="0076417A" w:rsidRDefault="0076417A" w:rsidP="00BC1D5A">
      <w:pPr>
        <w:spacing w:after="0" w:line="240" w:lineRule="auto"/>
        <w:jc w:val="both"/>
        <w:rPr>
          <w:rFonts w:ascii="Times New Roman" w:hAnsi="Times New Roman" w:cs="Times New Roman"/>
          <w:sz w:val="24"/>
          <w:szCs w:val="24"/>
        </w:rPr>
      </w:pPr>
    </w:p>
    <w:p w14:paraId="33EAA120" w14:textId="314B85A9" w:rsidR="0076417A" w:rsidRDefault="0076417A" w:rsidP="00BC1D5A">
      <w:pPr>
        <w:spacing w:after="0" w:line="240" w:lineRule="auto"/>
        <w:jc w:val="both"/>
        <w:rPr>
          <w:rFonts w:ascii="Times New Roman" w:hAnsi="Times New Roman" w:cs="Times New Roman"/>
          <w:sz w:val="24"/>
          <w:szCs w:val="24"/>
        </w:rPr>
      </w:pPr>
      <w:r w:rsidRPr="00243956">
        <w:rPr>
          <w:rFonts w:ascii="Times New Roman" w:hAnsi="Times New Roman" w:cs="Times New Roman"/>
          <w:b/>
          <w:bCs/>
          <w:sz w:val="24"/>
          <w:szCs w:val="24"/>
        </w:rPr>
        <w:t>7)</w:t>
      </w:r>
      <w:r>
        <w:rPr>
          <w:rFonts w:ascii="Times New Roman" w:hAnsi="Times New Roman" w:cs="Times New Roman"/>
          <w:sz w:val="24"/>
          <w:szCs w:val="24"/>
        </w:rPr>
        <w:t xml:space="preserve"> </w:t>
      </w:r>
      <w:bookmarkStart w:id="134" w:name="_Hlk165293247"/>
      <w:r>
        <w:rPr>
          <w:rFonts w:ascii="Times New Roman" w:hAnsi="Times New Roman" w:cs="Times New Roman"/>
          <w:sz w:val="24"/>
          <w:szCs w:val="24"/>
        </w:rPr>
        <w:t>paragrahvi 121 lõike 2 punktid 2 ja 3 muudetakse ja sõnastatakse järgmiselt:</w:t>
      </w:r>
    </w:p>
    <w:p w14:paraId="5F707F31" w14:textId="646AF333" w:rsidR="0076417A" w:rsidRPr="0076417A" w:rsidRDefault="0076417A" w:rsidP="007641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6417A">
        <w:rPr>
          <w:rFonts w:ascii="Times New Roman" w:hAnsi="Times New Roman" w:cs="Times New Roman"/>
          <w:sz w:val="24"/>
          <w:szCs w:val="24"/>
        </w:rPr>
        <w:t xml:space="preserve">2) </w:t>
      </w:r>
      <w:proofErr w:type="spellStart"/>
      <w:r w:rsidRPr="0076417A">
        <w:rPr>
          <w:rFonts w:ascii="Times New Roman" w:hAnsi="Times New Roman" w:cs="Times New Roman"/>
          <w:sz w:val="24"/>
          <w:szCs w:val="24"/>
        </w:rPr>
        <w:t>väärismetallidess</w:t>
      </w:r>
      <w:r>
        <w:rPr>
          <w:rFonts w:ascii="Times New Roman" w:hAnsi="Times New Roman" w:cs="Times New Roman"/>
          <w:sz w:val="24"/>
          <w:szCs w:val="24"/>
        </w:rPr>
        <w:t>e</w:t>
      </w:r>
      <w:proofErr w:type="spellEnd"/>
      <w:r w:rsidR="00834583">
        <w:rPr>
          <w:rFonts w:ascii="Times New Roman" w:hAnsi="Times New Roman" w:cs="Times New Roman"/>
          <w:sz w:val="24"/>
          <w:szCs w:val="24"/>
        </w:rPr>
        <w:t xml:space="preserve"> ning neid või toormeid esindavatesse sertifikaatidesse;</w:t>
      </w:r>
    </w:p>
    <w:p w14:paraId="35ED6305" w14:textId="4CD60291" w:rsidR="000E4474" w:rsidRDefault="0076417A" w:rsidP="00BC1D5A">
      <w:pPr>
        <w:spacing w:after="0" w:line="240" w:lineRule="auto"/>
        <w:jc w:val="both"/>
        <w:rPr>
          <w:rFonts w:ascii="Times New Roman" w:hAnsi="Times New Roman" w:cs="Times New Roman"/>
          <w:sz w:val="24"/>
          <w:szCs w:val="24"/>
        </w:rPr>
      </w:pPr>
      <w:bookmarkStart w:id="135" w:name="_Hlk165293942"/>
      <w:bookmarkEnd w:id="134"/>
      <w:r w:rsidRPr="0076417A">
        <w:rPr>
          <w:rFonts w:ascii="Times New Roman" w:hAnsi="Times New Roman" w:cs="Times New Roman"/>
          <w:sz w:val="24"/>
          <w:szCs w:val="24"/>
        </w:rPr>
        <w:t xml:space="preserve">3) väärtpaberituru seaduse §-s 2 nimetatud väärtpaberitesse, sealhulgas väärtpaberitesse, mille alusvaraks on </w:t>
      </w:r>
      <w:proofErr w:type="spellStart"/>
      <w:r w:rsidRPr="0076417A">
        <w:rPr>
          <w:rFonts w:ascii="Times New Roman" w:hAnsi="Times New Roman" w:cs="Times New Roman"/>
          <w:sz w:val="24"/>
          <w:szCs w:val="24"/>
        </w:rPr>
        <w:t>väärismetall</w:t>
      </w:r>
      <w:proofErr w:type="spellEnd"/>
      <w:r w:rsidRPr="0076417A">
        <w:rPr>
          <w:rFonts w:ascii="Times New Roman" w:hAnsi="Times New Roman" w:cs="Times New Roman"/>
          <w:sz w:val="24"/>
          <w:szCs w:val="24"/>
        </w:rPr>
        <w:t xml:space="preserve"> või toore;</w:t>
      </w:r>
      <w:r w:rsidR="00834583">
        <w:rPr>
          <w:rFonts w:ascii="Times New Roman" w:hAnsi="Times New Roman" w:cs="Times New Roman"/>
          <w:sz w:val="24"/>
          <w:szCs w:val="24"/>
        </w:rPr>
        <w:t>“;</w:t>
      </w:r>
      <w:bookmarkEnd w:id="135"/>
    </w:p>
    <w:p w14:paraId="5B130D6D" w14:textId="77777777" w:rsidR="00D25139" w:rsidRDefault="00D25139" w:rsidP="00BC1D5A">
      <w:pPr>
        <w:spacing w:after="0" w:line="240" w:lineRule="auto"/>
        <w:jc w:val="both"/>
        <w:rPr>
          <w:rFonts w:ascii="Times New Roman" w:hAnsi="Times New Roman" w:cs="Times New Roman"/>
          <w:sz w:val="24"/>
          <w:szCs w:val="24"/>
        </w:rPr>
      </w:pPr>
    </w:p>
    <w:p w14:paraId="72A9DDED" w14:textId="40E00B38" w:rsidR="007F6FAD" w:rsidRDefault="00D93C4F"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951EC3" w:rsidRPr="00951EC3">
        <w:rPr>
          <w:rFonts w:ascii="Times New Roman" w:hAnsi="Times New Roman" w:cs="Times New Roman"/>
          <w:b/>
          <w:bCs/>
          <w:sz w:val="24"/>
          <w:szCs w:val="24"/>
        </w:rPr>
        <w:t>)</w:t>
      </w:r>
      <w:r w:rsidR="00951EC3">
        <w:rPr>
          <w:rFonts w:ascii="Times New Roman" w:hAnsi="Times New Roman" w:cs="Times New Roman"/>
          <w:sz w:val="24"/>
          <w:szCs w:val="24"/>
        </w:rPr>
        <w:t xml:space="preserve"> paragrahvi 123</w:t>
      </w:r>
      <w:r w:rsidR="007F6FAD">
        <w:rPr>
          <w:rFonts w:ascii="Times New Roman" w:hAnsi="Times New Roman" w:cs="Times New Roman"/>
          <w:sz w:val="24"/>
          <w:szCs w:val="24"/>
        </w:rPr>
        <w:t xml:space="preserve"> tekst muudetakse ja sõnastatakse järgmiselt:</w:t>
      </w:r>
    </w:p>
    <w:p w14:paraId="524F2B3E" w14:textId="38C898DB" w:rsidR="00834583" w:rsidRPr="00834583" w:rsidRDefault="007F6FAD" w:rsidP="008345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„Pensionifondi vara võib </w:t>
      </w:r>
      <w:proofErr w:type="spellStart"/>
      <w:r>
        <w:rPr>
          <w:rFonts w:ascii="Times New Roman" w:hAnsi="Times New Roman" w:cs="Times New Roman"/>
          <w:sz w:val="24"/>
          <w:szCs w:val="24"/>
        </w:rPr>
        <w:t>väärismetallidesse</w:t>
      </w:r>
      <w:proofErr w:type="spellEnd"/>
      <w:r>
        <w:rPr>
          <w:rFonts w:ascii="Times New Roman" w:hAnsi="Times New Roman" w:cs="Times New Roman"/>
          <w:sz w:val="24"/>
          <w:szCs w:val="24"/>
        </w:rPr>
        <w:t xml:space="preserve">, </w:t>
      </w:r>
      <w:del w:id="136" w:author="Mari Koik" w:date="2024-06-03T13:06:00Z">
        <w:r w:rsidDel="00B42916">
          <w:rPr>
            <w:rFonts w:ascii="Times New Roman" w:hAnsi="Times New Roman" w:cs="Times New Roman"/>
            <w:sz w:val="24"/>
            <w:szCs w:val="24"/>
          </w:rPr>
          <w:delText xml:space="preserve"> </w:delText>
        </w:r>
      </w:del>
      <w:r>
        <w:rPr>
          <w:rFonts w:ascii="Times New Roman" w:hAnsi="Times New Roman" w:cs="Times New Roman"/>
          <w:sz w:val="24"/>
          <w:szCs w:val="24"/>
        </w:rPr>
        <w:t>väärtpaberitesse, mille alusvaraks on toore,</w:t>
      </w:r>
      <w:r w:rsidR="0076417A">
        <w:rPr>
          <w:rFonts w:ascii="Times New Roman" w:hAnsi="Times New Roman" w:cs="Times New Roman"/>
          <w:sz w:val="24"/>
          <w:szCs w:val="24"/>
        </w:rPr>
        <w:t xml:space="preserve"> ning </w:t>
      </w:r>
      <w:proofErr w:type="spellStart"/>
      <w:r w:rsidR="0076417A">
        <w:rPr>
          <w:rFonts w:ascii="Times New Roman" w:hAnsi="Times New Roman" w:cs="Times New Roman"/>
          <w:sz w:val="24"/>
          <w:szCs w:val="24"/>
        </w:rPr>
        <w:t>väärismetalle</w:t>
      </w:r>
      <w:proofErr w:type="spellEnd"/>
      <w:r w:rsidR="0076417A">
        <w:rPr>
          <w:rFonts w:ascii="Times New Roman" w:hAnsi="Times New Roman" w:cs="Times New Roman"/>
          <w:sz w:val="24"/>
          <w:szCs w:val="24"/>
        </w:rPr>
        <w:t xml:space="preserve"> ja toormeid esindavatesse sertifikaatidesse</w:t>
      </w:r>
      <w:r>
        <w:rPr>
          <w:rFonts w:ascii="Times New Roman" w:hAnsi="Times New Roman" w:cs="Times New Roman"/>
          <w:sz w:val="24"/>
          <w:szCs w:val="24"/>
        </w:rPr>
        <w:t xml:space="preserve"> paigutada kokku kuni 25 protsendi ulatuses pensionifondi vara väärtusest.“;</w:t>
      </w:r>
      <w:bookmarkStart w:id="137" w:name="_Hlk161996315"/>
    </w:p>
    <w:bookmarkEnd w:id="137"/>
    <w:p w14:paraId="423AB893" w14:textId="77777777" w:rsidR="00834583" w:rsidRDefault="00834583" w:rsidP="00834583">
      <w:pPr>
        <w:spacing w:after="0" w:line="240" w:lineRule="auto"/>
        <w:jc w:val="both"/>
        <w:rPr>
          <w:rFonts w:ascii="Times New Roman" w:hAnsi="Times New Roman" w:cs="Times New Roman"/>
          <w:sz w:val="24"/>
          <w:szCs w:val="24"/>
        </w:rPr>
      </w:pPr>
    </w:p>
    <w:p w14:paraId="60B5F98C" w14:textId="41D910C1" w:rsidR="008D7B19" w:rsidRPr="00834583" w:rsidRDefault="00D93C4F" w:rsidP="0083458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8D7B19" w:rsidRPr="008D7B19">
        <w:rPr>
          <w:rFonts w:ascii="Times New Roman" w:hAnsi="Times New Roman" w:cs="Times New Roman"/>
          <w:b/>
          <w:bCs/>
          <w:sz w:val="24"/>
          <w:szCs w:val="24"/>
        </w:rPr>
        <w:t>)</w:t>
      </w:r>
      <w:r w:rsidR="008D7B19">
        <w:rPr>
          <w:rFonts w:ascii="Times New Roman" w:hAnsi="Times New Roman" w:cs="Times New Roman"/>
          <w:sz w:val="24"/>
          <w:szCs w:val="24"/>
        </w:rPr>
        <w:t xml:space="preserve"> paragrahvi 128 lõikest 4 jäetakse välja </w:t>
      </w:r>
      <w:r w:rsidR="008D7B19" w:rsidRPr="00243956">
        <w:rPr>
          <w:rFonts w:ascii="Times New Roman" w:hAnsi="Times New Roman" w:cs="Times New Roman"/>
          <w:sz w:val="24"/>
          <w:szCs w:val="24"/>
        </w:rPr>
        <w:t>tekstiosa „</w:t>
      </w:r>
      <w:r w:rsidR="00BA6D6D" w:rsidRPr="00243956">
        <w:rPr>
          <w:rFonts w:ascii="Times New Roman" w:hAnsi="Times New Roman" w:cs="Times New Roman"/>
          <w:sz w:val="24"/>
          <w:szCs w:val="24"/>
        </w:rPr>
        <w:t>või kaudselt“;</w:t>
      </w:r>
    </w:p>
    <w:p w14:paraId="7D4D21B9" w14:textId="77777777" w:rsidR="0076417A" w:rsidRDefault="0076417A" w:rsidP="00BC1D5A">
      <w:pPr>
        <w:spacing w:after="0" w:line="240" w:lineRule="auto"/>
        <w:jc w:val="both"/>
        <w:rPr>
          <w:rFonts w:ascii="Times New Roman" w:hAnsi="Times New Roman" w:cs="Times New Roman"/>
          <w:sz w:val="24"/>
          <w:szCs w:val="24"/>
        </w:rPr>
      </w:pPr>
    </w:p>
    <w:p w14:paraId="00EDA037" w14:textId="04169D9C" w:rsidR="00D45F11" w:rsidRPr="005362C7" w:rsidRDefault="000E4474" w:rsidP="00BC1D5A">
      <w:pPr>
        <w:shd w:val="clear" w:color="auto" w:fill="FFFFFF"/>
        <w:spacing w:after="0" w:line="240" w:lineRule="auto"/>
        <w:jc w:val="both"/>
        <w:rPr>
          <w:rFonts w:asciiTheme="majorBidi" w:eastAsia="Times New Roman" w:hAnsiTheme="majorBidi" w:cstheme="majorBidi"/>
          <w:b/>
          <w:bCs/>
          <w:sz w:val="24"/>
          <w:szCs w:val="24"/>
          <w:lang w:eastAsia="et-EE"/>
        </w:rPr>
      </w:pPr>
      <w:r>
        <w:rPr>
          <w:rFonts w:asciiTheme="majorBidi" w:eastAsia="Times New Roman" w:hAnsiTheme="majorBidi" w:cstheme="majorBidi"/>
          <w:b/>
          <w:bCs/>
          <w:sz w:val="24"/>
          <w:szCs w:val="24"/>
          <w:lang w:eastAsia="et-EE"/>
        </w:rPr>
        <w:t>1</w:t>
      </w:r>
      <w:r w:rsidR="00D93C4F">
        <w:rPr>
          <w:rFonts w:asciiTheme="majorBidi" w:eastAsia="Times New Roman" w:hAnsiTheme="majorBidi" w:cstheme="majorBidi"/>
          <w:b/>
          <w:bCs/>
          <w:sz w:val="24"/>
          <w:szCs w:val="24"/>
          <w:lang w:eastAsia="et-EE"/>
        </w:rPr>
        <w:t>0</w:t>
      </w:r>
      <w:r w:rsidR="00D45F11" w:rsidRPr="005362C7">
        <w:rPr>
          <w:rFonts w:asciiTheme="majorBidi" w:eastAsia="Times New Roman" w:hAnsiTheme="majorBidi" w:cstheme="majorBidi"/>
          <w:b/>
          <w:bCs/>
          <w:sz w:val="24"/>
          <w:szCs w:val="24"/>
          <w:lang w:eastAsia="et-EE"/>
        </w:rPr>
        <w:t>)</w:t>
      </w:r>
      <w:r w:rsidR="00D45F11" w:rsidRPr="00BC1D5A">
        <w:rPr>
          <w:rFonts w:asciiTheme="majorBidi" w:eastAsia="Times New Roman" w:hAnsiTheme="majorBidi" w:cstheme="majorBidi"/>
          <w:sz w:val="24"/>
          <w:szCs w:val="24"/>
          <w:lang w:eastAsia="et-EE"/>
        </w:rPr>
        <w:t xml:space="preserve"> </w:t>
      </w:r>
      <w:r w:rsidR="00D45F11" w:rsidRPr="00D45F11">
        <w:rPr>
          <w:rStyle w:val="Tugev"/>
          <w:rFonts w:asciiTheme="majorBidi" w:hAnsiTheme="majorBidi" w:cstheme="majorBidi"/>
          <w:b w:val="0"/>
          <w:bCs w:val="0"/>
          <w:sz w:val="24"/>
          <w:szCs w:val="24"/>
          <w:bdr w:val="none" w:sz="0" w:space="0" w:color="auto" w:frame="1"/>
        </w:rPr>
        <w:t>paragrahvi 270</w:t>
      </w:r>
      <w:r w:rsidR="00D45F11" w:rsidRPr="00D45F11">
        <w:rPr>
          <w:rStyle w:val="Tugev"/>
          <w:rFonts w:asciiTheme="majorBidi" w:hAnsiTheme="majorBidi" w:cstheme="majorBidi"/>
          <w:b w:val="0"/>
          <w:bCs w:val="0"/>
          <w:sz w:val="24"/>
          <w:szCs w:val="24"/>
          <w:bdr w:val="none" w:sz="0" w:space="0" w:color="auto" w:frame="1"/>
          <w:vertAlign w:val="superscript"/>
        </w:rPr>
        <w:t>1</w:t>
      </w:r>
      <w:r w:rsidR="00D45F11" w:rsidRPr="00D45F11">
        <w:rPr>
          <w:rStyle w:val="Tugev"/>
          <w:rFonts w:asciiTheme="majorBidi" w:hAnsiTheme="majorBidi" w:cstheme="majorBidi"/>
          <w:b w:val="0"/>
          <w:bCs w:val="0"/>
          <w:sz w:val="24"/>
          <w:szCs w:val="24"/>
          <w:bdr w:val="none" w:sz="0" w:space="0" w:color="auto" w:frame="1"/>
        </w:rPr>
        <w:t xml:space="preserve"> lõi</w:t>
      </w:r>
      <w:r w:rsidR="00D45F11">
        <w:rPr>
          <w:rStyle w:val="Tugev"/>
          <w:rFonts w:asciiTheme="majorBidi" w:hAnsiTheme="majorBidi" w:cstheme="majorBidi"/>
          <w:b w:val="0"/>
          <w:bCs w:val="0"/>
          <w:sz w:val="24"/>
          <w:szCs w:val="24"/>
          <w:bdr w:val="none" w:sz="0" w:space="0" w:color="auto" w:frame="1"/>
        </w:rPr>
        <w:t>ge</w:t>
      </w:r>
      <w:r w:rsidR="00D45F11" w:rsidRPr="00D45F11">
        <w:rPr>
          <w:rStyle w:val="Tugev"/>
          <w:rFonts w:asciiTheme="majorBidi" w:hAnsiTheme="majorBidi" w:cstheme="majorBidi"/>
          <w:b w:val="0"/>
          <w:bCs w:val="0"/>
          <w:sz w:val="24"/>
          <w:szCs w:val="24"/>
          <w:bdr w:val="none" w:sz="0" w:space="0" w:color="auto" w:frame="1"/>
        </w:rPr>
        <w:t xml:space="preserve"> 3 muudetakse ja sõnastatakse järgmiselt: </w:t>
      </w:r>
    </w:p>
    <w:p w14:paraId="17FD3B54" w14:textId="68B8B49A" w:rsidR="007907C6" w:rsidRDefault="00D45F11" w:rsidP="00BC1D5A">
      <w:pPr>
        <w:spacing w:after="0" w:line="240" w:lineRule="auto"/>
        <w:jc w:val="both"/>
        <w:rPr>
          <w:rFonts w:ascii="Times New Roman" w:hAnsi="Times New Roman" w:cs="Times New Roman"/>
          <w:sz w:val="24"/>
          <w:szCs w:val="24"/>
        </w:rPr>
      </w:pPr>
      <w:r>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 xml:space="preserve">(3) Käesoleva paragrahvi lõikes 1 nimetatud ülesandeid </w:t>
      </w:r>
      <w:del w:id="138" w:author="Mari Koik" w:date="2024-06-03T13:41:00Z">
        <w:r w:rsidRPr="005362C7" w:rsidDel="00BB7453">
          <w:rPr>
            <w:rFonts w:asciiTheme="majorBidi" w:hAnsiTheme="majorBidi" w:cstheme="majorBidi"/>
            <w:sz w:val="24"/>
            <w:szCs w:val="24"/>
            <w:shd w:val="clear" w:color="auto" w:fill="FFFFFF"/>
          </w:rPr>
          <w:delText xml:space="preserve">võib </w:delText>
        </w:r>
      </w:del>
      <w:ins w:id="139" w:author="Mari Koik" w:date="2024-06-03T13:41:00Z">
        <w:r w:rsidR="00BB7453" w:rsidRPr="005362C7">
          <w:rPr>
            <w:rFonts w:asciiTheme="majorBidi" w:hAnsiTheme="majorBidi" w:cstheme="majorBidi"/>
            <w:sz w:val="24"/>
            <w:szCs w:val="24"/>
            <w:shd w:val="clear" w:color="auto" w:fill="FFFFFF"/>
          </w:rPr>
          <w:t>või</w:t>
        </w:r>
        <w:r w:rsidR="00BB7453">
          <w:rPr>
            <w:rFonts w:asciiTheme="majorBidi" w:hAnsiTheme="majorBidi" w:cstheme="majorBidi"/>
            <w:sz w:val="24"/>
            <w:szCs w:val="24"/>
            <w:shd w:val="clear" w:color="auto" w:fill="FFFFFF"/>
          </w:rPr>
          <w:t>vad</w:t>
        </w:r>
        <w:r w:rsidR="00BB7453" w:rsidRPr="005362C7">
          <w:rPr>
            <w:rFonts w:asciiTheme="majorBidi" w:hAnsiTheme="majorBidi" w:cstheme="majorBidi"/>
            <w:sz w:val="24"/>
            <w:szCs w:val="24"/>
            <w:shd w:val="clear" w:color="auto" w:fill="FFFFFF"/>
          </w:rPr>
          <w:t xml:space="preserve"> </w:t>
        </w:r>
      </w:ins>
      <w:r w:rsidRPr="005362C7">
        <w:rPr>
          <w:rFonts w:asciiTheme="majorBidi" w:hAnsiTheme="majorBidi" w:cstheme="majorBidi"/>
          <w:sz w:val="24"/>
          <w:szCs w:val="24"/>
          <w:shd w:val="clear" w:color="auto" w:fill="FFFFFF"/>
        </w:rPr>
        <w:t>täita fondivalitseja, kolmas isik või mõlemad. Kui fondivalitseja annab lõikes 1 nimetatud ülesannete täitmise edasi kolmandale isikule</w:t>
      </w:r>
      <w:r w:rsidR="009B2294">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 xml:space="preserve"> sõlmitakse selleks kirjalik leping. </w:t>
      </w:r>
      <w:r w:rsidRPr="00D45F11">
        <w:rPr>
          <w:rFonts w:ascii="Times New Roman" w:hAnsi="Times New Roman" w:cs="Times New Roman"/>
          <w:sz w:val="24"/>
          <w:szCs w:val="24"/>
        </w:rPr>
        <w:t>Lepingus täpsustatakse ülesannete jaotus ja sätestatakse kolmanda isiku õigus saada fondivalitsejalt ülesannete täitmiseks vajalikku teavet ja asjakohaseid dokumente.</w:t>
      </w:r>
      <w:r>
        <w:rPr>
          <w:rFonts w:ascii="Times New Roman" w:hAnsi="Times New Roman" w:cs="Times New Roman"/>
          <w:sz w:val="24"/>
          <w:szCs w:val="24"/>
        </w:rPr>
        <w:t>“;</w:t>
      </w:r>
    </w:p>
    <w:p w14:paraId="34A4CC79" w14:textId="77777777" w:rsidR="00BC1D5A" w:rsidRDefault="00BC1D5A" w:rsidP="00BC1D5A">
      <w:pPr>
        <w:spacing w:after="0" w:line="240" w:lineRule="auto"/>
        <w:jc w:val="both"/>
        <w:rPr>
          <w:rFonts w:ascii="Times New Roman" w:hAnsi="Times New Roman" w:cs="Times New Roman"/>
          <w:sz w:val="24"/>
          <w:szCs w:val="24"/>
        </w:rPr>
      </w:pPr>
    </w:p>
    <w:p w14:paraId="2A28AB7B" w14:textId="7B8E357D" w:rsidR="00ED04CA" w:rsidRDefault="00ED04CA" w:rsidP="00ED04CA">
      <w:pPr>
        <w:spacing w:after="0" w:line="240" w:lineRule="auto"/>
        <w:jc w:val="both"/>
        <w:rPr>
          <w:rFonts w:ascii="Times New Roman" w:hAnsi="Times New Roman" w:cs="Times New Roman"/>
          <w:sz w:val="24"/>
          <w:szCs w:val="24"/>
        </w:rPr>
      </w:pPr>
      <w:r w:rsidRPr="00454413">
        <w:rPr>
          <w:rFonts w:ascii="Times New Roman" w:hAnsi="Times New Roman" w:cs="Times New Roman"/>
          <w:b/>
          <w:bCs/>
          <w:sz w:val="24"/>
          <w:szCs w:val="24"/>
        </w:rPr>
        <w:lastRenderedPageBreak/>
        <w:t>1</w:t>
      </w:r>
      <w:r w:rsidR="00D93C4F">
        <w:rPr>
          <w:rFonts w:ascii="Times New Roman" w:hAnsi="Times New Roman" w:cs="Times New Roman"/>
          <w:b/>
          <w:bCs/>
          <w:sz w:val="24"/>
          <w:szCs w:val="24"/>
        </w:rPr>
        <w:t>1</w:t>
      </w:r>
      <w:r w:rsidRPr="00454413">
        <w:rPr>
          <w:rFonts w:ascii="Times New Roman" w:hAnsi="Times New Roman" w:cs="Times New Roman"/>
          <w:b/>
          <w:bCs/>
          <w:sz w:val="24"/>
          <w:szCs w:val="24"/>
        </w:rPr>
        <w:t>)</w:t>
      </w:r>
      <w:r>
        <w:rPr>
          <w:rFonts w:ascii="Times New Roman" w:hAnsi="Times New Roman" w:cs="Times New Roman"/>
          <w:sz w:val="24"/>
          <w:szCs w:val="24"/>
        </w:rPr>
        <w:t xml:space="preserve"> paragrahvi 349 lõiget 2 täiendatakse </w:t>
      </w:r>
      <w:r w:rsidR="000A0224">
        <w:rPr>
          <w:rFonts w:ascii="Times New Roman" w:hAnsi="Times New Roman" w:cs="Times New Roman"/>
          <w:sz w:val="24"/>
          <w:szCs w:val="24"/>
        </w:rPr>
        <w:t>pärast esimest lauset</w:t>
      </w:r>
      <w:r>
        <w:rPr>
          <w:rFonts w:ascii="Times New Roman" w:hAnsi="Times New Roman" w:cs="Times New Roman"/>
          <w:sz w:val="24"/>
          <w:szCs w:val="24"/>
        </w:rPr>
        <w:t xml:space="preserve"> lausega järgmises sõnastuses:</w:t>
      </w:r>
    </w:p>
    <w:p w14:paraId="0519657A" w14:textId="450D5E19" w:rsidR="00ED04CA" w:rsidRPr="005701EB" w:rsidRDefault="00ED04CA" w:rsidP="005701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D04CA">
        <w:rPr>
          <w:rFonts w:ascii="Times New Roman" w:hAnsi="Times New Roman" w:cs="Times New Roman"/>
          <w:sz w:val="24"/>
          <w:szCs w:val="24"/>
        </w:rPr>
        <w:t>Siseaudiitorile kohaldatakse audiitortegevuse seaduses atesteeritud siseaudiitorile sätestatud nõudeid ja tegevuse õiguslikke aluseid</w:t>
      </w:r>
      <w:r>
        <w:rPr>
          <w:rFonts w:ascii="Times New Roman" w:hAnsi="Times New Roman" w:cs="Times New Roman"/>
          <w:sz w:val="24"/>
          <w:szCs w:val="24"/>
        </w:rPr>
        <w:t>.“;</w:t>
      </w:r>
      <w:bookmarkStart w:id="140" w:name="para349lg3"/>
    </w:p>
    <w:bookmarkEnd w:id="140"/>
    <w:p w14:paraId="188F59C7" w14:textId="77777777" w:rsidR="00ED04CA" w:rsidRDefault="00ED04CA" w:rsidP="00BC1D5A">
      <w:pPr>
        <w:spacing w:after="0" w:line="240" w:lineRule="auto"/>
        <w:jc w:val="both"/>
        <w:rPr>
          <w:rFonts w:ascii="Times New Roman" w:hAnsi="Times New Roman" w:cs="Times New Roman"/>
          <w:sz w:val="24"/>
          <w:szCs w:val="24"/>
        </w:rPr>
      </w:pPr>
    </w:p>
    <w:p w14:paraId="39887875" w14:textId="339D385B" w:rsidR="0076163B" w:rsidRDefault="00D45F1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D93C4F">
        <w:rPr>
          <w:rFonts w:ascii="Times New Roman" w:hAnsi="Times New Roman" w:cs="Times New Roman"/>
          <w:b/>
          <w:bCs/>
          <w:sz w:val="24"/>
          <w:szCs w:val="24"/>
        </w:rPr>
        <w:t>2</w:t>
      </w:r>
      <w:r w:rsidR="000E70E7" w:rsidRPr="000E70E7">
        <w:rPr>
          <w:rFonts w:ascii="Times New Roman" w:hAnsi="Times New Roman" w:cs="Times New Roman"/>
          <w:b/>
          <w:bCs/>
          <w:sz w:val="24"/>
          <w:szCs w:val="24"/>
        </w:rPr>
        <w:t>)</w:t>
      </w:r>
      <w:r w:rsidR="000E70E7">
        <w:rPr>
          <w:rFonts w:ascii="Times New Roman" w:hAnsi="Times New Roman" w:cs="Times New Roman"/>
          <w:sz w:val="24"/>
          <w:szCs w:val="24"/>
        </w:rPr>
        <w:t xml:space="preserve"> </w:t>
      </w:r>
      <w:r w:rsidR="001B1912">
        <w:rPr>
          <w:rFonts w:ascii="Times New Roman" w:hAnsi="Times New Roman" w:cs="Times New Roman"/>
          <w:sz w:val="24"/>
          <w:szCs w:val="24"/>
        </w:rPr>
        <w:t>paragrahvi 363 täiendatakse lõikega 4 järgmises sõnastuses:</w:t>
      </w:r>
    </w:p>
    <w:p w14:paraId="0C91B6FD" w14:textId="42CD85DC" w:rsidR="00FC560B" w:rsidRDefault="001B1912"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DF7135">
        <w:rPr>
          <w:rFonts w:ascii="Times New Roman" w:hAnsi="Times New Roman" w:cs="Times New Roman"/>
          <w:sz w:val="24"/>
          <w:szCs w:val="24"/>
        </w:rPr>
        <w:t>Kohustusliku pensionifondi valitseja on kohustatud</w:t>
      </w:r>
      <w:r w:rsidR="009971C2">
        <w:rPr>
          <w:rFonts w:ascii="Times New Roman" w:hAnsi="Times New Roman" w:cs="Times New Roman"/>
          <w:sz w:val="24"/>
          <w:szCs w:val="24"/>
        </w:rPr>
        <w:t xml:space="preserve"> fondi vara investeerimise ja riskide juhtimisega </w:t>
      </w:r>
      <w:del w:id="141" w:author="Mari Koik" w:date="2024-06-03T13:43:00Z">
        <w:r w:rsidR="009971C2" w:rsidDel="00FA5CE8">
          <w:rPr>
            <w:rFonts w:ascii="Times New Roman" w:hAnsi="Times New Roman" w:cs="Times New Roman"/>
            <w:sz w:val="24"/>
            <w:szCs w:val="24"/>
          </w:rPr>
          <w:delText xml:space="preserve">seonduvalt </w:delText>
        </w:r>
      </w:del>
      <w:ins w:id="142" w:author="Mari Koik" w:date="2024-06-03T13:43:00Z">
        <w:r w:rsidR="00FA5CE8">
          <w:rPr>
            <w:rFonts w:ascii="Times New Roman" w:hAnsi="Times New Roman" w:cs="Times New Roman"/>
            <w:sz w:val="24"/>
            <w:szCs w:val="24"/>
          </w:rPr>
          <w:t xml:space="preserve">seoses </w:t>
        </w:r>
      </w:ins>
      <w:r w:rsidR="009971C2">
        <w:rPr>
          <w:rFonts w:ascii="Times New Roman" w:hAnsi="Times New Roman" w:cs="Times New Roman"/>
          <w:sz w:val="24"/>
          <w:szCs w:val="24"/>
        </w:rPr>
        <w:t xml:space="preserve">avaldama jätkusuutlikkust käsitlevat teavet, järgides </w:t>
      </w:r>
      <w:bookmarkStart w:id="143" w:name="_Hlk127194718"/>
      <w:r w:rsidR="009971C2">
        <w:rPr>
          <w:rFonts w:ascii="Times New Roman" w:hAnsi="Times New Roman" w:cs="Times New Roman"/>
          <w:sz w:val="24"/>
          <w:szCs w:val="24"/>
        </w:rPr>
        <w:t xml:space="preserve">Euroopa Parlamendi ja nõukogu määruses (EL) 2019/2088 </w:t>
      </w:r>
      <w:r w:rsidR="00FC560B">
        <w:rPr>
          <w:rFonts w:ascii="Times New Roman" w:hAnsi="Times New Roman" w:cs="Times New Roman"/>
          <w:sz w:val="24"/>
          <w:szCs w:val="24"/>
        </w:rPr>
        <w:t>sätestatut</w:t>
      </w:r>
      <w:r w:rsidR="009971C2">
        <w:rPr>
          <w:rFonts w:ascii="Times New Roman" w:hAnsi="Times New Roman" w:cs="Times New Roman"/>
          <w:sz w:val="24"/>
          <w:szCs w:val="24"/>
        </w:rPr>
        <w:t>.</w:t>
      </w:r>
      <w:r w:rsidR="00FC560B">
        <w:rPr>
          <w:rFonts w:ascii="Times New Roman" w:hAnsi="Times New Roman" w:cs="Times New Roman"/>
          <w:sz w:val="24"/>
          <w:szCs w:val="24"/>
        </w:rPr>
        <w:t>“;</w:t>
      </w:r>
    </w:p>
    <w:p w14:paraId="4D513BDB" w14:textId="77777777" w:rsidR="00BC1D5A" w:rsidRDefault="00BC1D5A" w:rsidP="00BC1D5A">
      <w:pPr>
        <w:spacing w:after="0" w:line="240" w:lineRule="auto"/>
        <w:jc w:val="both"/>
        <w:rPr>
          <w:rFonts w:ascii="Times New Roman" w:hAnsi="Times New Roman" w:cs="Times New Roman"/>
          <w:sz w:val="24"/>
          <w:szCs w:val="24"/>
        </w:rPr>
      </w:pPr>
    </w:p>
    <w:bookmarkEnd w:id="143"/>
    <w:p w14:paraId="27175A34" w14:textId="3E3227EE" w:rsidR="00D45F11" w:rsidRPr="00D45F11" w:rsidRDefault="00D45F11" w:rsidP="00BC1D5A">
      <w:pPr>
        <w:shd w:val="clear" w:color="auto" w:fill="FFFFFF"/>
        <w:spacing w:after="0" w:line="240" w:lineRule="auto"/>
        <w:jc w:val="both"/>
        <w:rPr>
          <w:rFonts w:asciiTheme="majorBidi" w:eastAsia="Times New Roman" w:hAnsiTheme="majorBidi" w:cstheme="majorBidi"/>
          <w:b/>
          <w:bCs/>
          <w:sz w:val="24"/>
          <w:szCs w:val="24"/>
          <w:lang w:eastAsia="et-EE"/>
        </w:rPr>
      </w:pPr>
      <w:r w:rsidRPr="005362C7">
        <w:rPr>
          <w:rFonts w:asciiTheme="majorBidi" w:eastAsia="Times New Roman" w:hAnsiTheme="majorBidi" w:cstheme="majorBidi"/>
          <w:b/>
          <w:bCs/>
          <w:sz w:val="24"/>
          <w:szCs w:val="24"/>
          <w:lang w:eastAsia="et-EE"/>
        </w:rPr>
        <w:t>1</w:t>
      </w:r>
      <w:r w:rsidR="00D93C4F">
        <w:rPr>
          <w:rFonts w:asciiTheme="majorBidi" w:eastAsia="Times New Roman" w:hAnsiTheme="majorBidi" w:cstheme="majorBidi"/>
          <w:b/>
          <w:bCs/>
          <w:sz w:val="24"/>
          <w:szCs w:val="24"/>
          <w:lang w:eastAsia="et-EE"/>
        </w:rPr>
        <w:t>3</w:t>
      </w:r>
      <w:r w:rsidRPr="005362C7">
        <w:rPr>
          <w:rFonts w:asciiTheme="majorBidi" w:eastAsia="Times New Roman" w:hAnsiTheme="majorBidi" w:cstheme="majorBidi"/>
          <w:b/>
          <w:bCs/>
          <w:sz w:val="24"/>
          <w:szCs w:val="24"/>
          <w:lang w:eastAsia="et-EE"/>
        </w:rPr>
        <w:t xml:space="preserve">) </w:t>
      </w:r>
      <w:r w:rsidRPr="00BC1D5A">
        <w:rPr>
          <w:rFonts w:asciiTheme="majorBidi" w:hAnsiTheme="majorBidi" w:cstheme="majorBidi"/>
          <w:sz w:val="24"/>
          <w:szCs w:val="24"/>
          <w:shd w:val="clear" w:color="auto" w:fill="FFFFFF"/>
        </w:rPr>
        <w:t xml:space="preserve">paragrahvi 408 lõige </w:t>
      </w:r>
      <w:r w:rsidRPr="00BC1D5A">
        <w:rPr>
          <w:rFonts w:asciiTheme="majorBidi" w:hAnsiTheme="majorBidi" w:cstheme="majorBidi"/>
          <w:sz w:val="24"/>
          <w:szCs w:val="24"/>
          <w:bdr w:val="none" w:sz="0" w:space="0" w:color="auto" w:frame="1"/>
          <w:shd w:val="clear" w:color="auto" w:fill="FFFFFF"/>
        </w:rPr>
        <w:t>1</w:t>
      </w:r>
      <w:r w:rsidRPr="00BC1D5A">
        <w:rPr>
          <w:rFonts w:asciiTheme="majorBidi" w:hAnsiTheme="majorBidi" w:cstheme="majorBidi"/>
          <w:sz w:val="24"/>
          <w:szCs w:val="24"/>
          <w:bdr w:val="none" w:sz="0" w:space="0" w:color="auto" w:frame="1"/>
          <w:shd w:val="clear" w:color="auto" w:fill="FFFFFF"/>
          <w:vertAlign w:val="superscript"/>
        </w:rPr>
        <w:t>2</w:t>
      </w:r>
      <w:r w:rsidRPr="00D45F11">
        <w:rPr>
          <w:rStyle w:val="Tugev"/>
          <w:rFonts w:asciiTheme="majorBidi" w:hAnsiTheme="majorBidi" w:cstheme="majorBidi"/>
          <w:bCs w:val="0"/>
          <w:sz w:val="24"/>
          <w:szCs w:val="24"/>
          <w:bdr w:val="none" w:sz="0" w:space="0" w:color="auto" w:frame="1"/>
        </w:rPr>
        <w:t xml:space="preserve"> </w:t>
      </w:r>
      <w:r w:rsidRPr="00BC1D5A">
        <w:rPr>
          <w:rStyle w:val="Tugev"/>
          <w:rFonts w:asciiTheme="majorBidi" w:hAnsiTheme="majorBidi" w:cstheme="majorBidi"/>
          <w:b w:val="0"/>
          <w:sz w:val="24"/>
          <w:szCs w:val="24"/>
          <w:bdr w:val="none" w:sz="0" w:space="0" w:color="auto" w:frame="1"/>
        </w:rPr>
        <w:t>muudetakse ja sõnastatakse järgmiselt:</w:t>
      </w:r>
      <w:r w:rsidRPr="00D45F11">
        <w:rPr>
          <w:rStyle w:val="Tugev"/>
          <w:rFonts w:asciiTheme="majorBidi" w:hAnsiTheme="majorBidi" w:cstheme="majorBidi"/>
          <w:b w:val="0"/>
          <w:sz w:val="24"/>
          <w:szCs w:val="24"/>
          <w:bdr w:val="none" w:sz="0" w:space="0" w:color="auto" w:frame="1"/>
        </w:rPr>
        <w:t xml:space="preserve"> </w:t>
      </w:r>
    </w:p>
    <w:p w14:paraId="45EC4306" w14:textId="3351E1AC" w:rsidR="00D45F11" w:rsidRPr="005362C7" w:rsidRDefault="00D45F11" w:rsidP="00BC1D5A">
      <w:pPr>
        <w:shd w:val="clear" w:color="auto" w:fill="FFFFFF"/>
        <w:spacing w:after="0" w:line="240"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w:t>
      </w:r>
      <w:r>
        <w:rPr>
          <w:rFonts w:asciiTheme="majorBidi" w:hAnsiTheme="majorBidi" w:cstheme="majorBidi"/>
          <w:sz w:val="24"/>
          <w:szCs w:val="24"/>
          <w:shd w:val="clear" w:color="auto" w:fill="FFFFFF"/>
        </w:rPr>
        <w:t>1</w:t>
      </w:r>
      <w:r>
        <w:rPr>
          <w:rFonts w:asciiTheme="majorBidi" w:hAnsiTheme="majorBidi" w:cstheme="majorBidi"/>
          <w:sz w:val="24"/>
          <w:szCs w:val="24"/>
          <w:shd w:val="clear" w:color="auto" w:fill="FFFFFF"/>
          <w:vertAlign w:val="superscript"/>
        </w:rPr>
        <w:t>2</w:t>
      </w:r>
      <w:r w:rsidRPr="005362C7">
        <w:rPr>
          <w:rFonts w:asciiTheme="majorBidi" w:hAnsiTheme="majorBidi" w:cstheme="majorBidi"/>
          <w:sz w:val="24"/>
          <w:szCs w:val="24"/>
          <w:shd w:val="clear" w:color="auto" w:fill="FFFFFF"/>
        </w:rPr>
        <w:t xml:space="preserve">) Käesoleva paragrahvi lõikes 1 nimetatud ülesandeid </w:t>
      </w:r>
      <w:del w:id="144" w:author="Mari Koik" w:date="2024-05-31T16:08:00Z">
        <w:r w:rsidRPr="005362C7" w:rsidDel="0075004E">
          <w:rPr>
            <w:rFonts w:asciiTheme="majorBidi" w:hAnsiTheme="majorBidi" w:cstheme="majorBidi"/>
            <w:sz w:val="24"/>
            <w:szCs w:val="24"/>
            <w:shd w:val="clear" w:color="auto" w:fill="FFFFFF"/>
          </w:rPr>
          <w:delText xml:space="preserve">võib </w:delText>
        </w:r>
      </w:del>
      <w:ins w:id="145" w:author="Mari Koik" w:date="2024-05-31T16:08:00Z">
        <w:r w:rsidR="0075004E" w:rsidRPr="005362C7">
          <w:rPr>
            <w:rFonts w:asciiTheme="majorBidi" w:hAnsiTheme="majorBidi" w:cstheme="majorBidi"/>
            <w:sz w:val="24"/>
            <w:szCs w:val="24"/>
            <w:shd w:val="clear" w:color="auto" w:fill="FFFFFF"/>
          </w:rPr>
          <w:t>või</w:t>
        </w:r>
        <w:r w:rsidR="0075004E">
          <w:rPr>
            <w:rFonts w:asciiTheme="majorBidi" w:hAnsiTheme="majorBidi" w:cstheme="majorBidi"/>
            <w:sz w:val="24"/>
            <w:szCs w:val="24"/>
            <w:shd w:val="clear" w:color="auto" w:fill="FFFFFF"/>
          </w:rPr>
          <w:t xml:space="preserve">vad </w:t>
        </w:r>
      </w:ins>
      <w:r w:rsidRPr="005362C7">
        <w:rPr>
          <w:rFonts w:asciiTheme="majorBidi" w:hAnsiTheme="majorBidi" w:cstheme="majorBidi"/>
          <w:sz w:val="24"/>
          <w:szCs w:val="24"/>
          <w:shd w:val="clear" w:color="auto" w:fill="FFFFFF"/>
        </w:rPr>
        <w:t>täita fondivalitseja, kolmas isik või mõlemad. Kui fondivalitseja annab lõikes 1 nimetatud ülesannete täitmise edasi kolmandale isikule</w:t>
      </w:r>
      <w:r w:rsidR="00490689">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 xml:space="preserve"> sõlmitakse selleks kirjalik leping. </w:t>
      </w:r>
      <w:r w:rsidRPr="00D45F11">
        <w:rPr>
          <w:rFonts w:asciiTheme="majorBidi" w:hAnsiTheme="majorBidi" w:cstheme="majorBidi"/>
          <w:sz w:val="24"/>
          <w:szCs w:val="24"/>
          <w:shd w:val="clear" w:color="auto" w:fill="FFFFFF"/>
        </w:rPr>
        <w:t>Lepingus täpsustatakse ülesannete jaotus ja sätestatakse kolmanda isiku õigus saada fondilt ülesannete täitmiseks vajalikku teavet ja asjakohaseid dokumente.</w:t>
      </w:r>
      <w:r>
        <w:rPr>
          <w:rFonts w:asciiTheme="majorBidi" w:hAnsiTheme="majorBidi" w:cstheme="majorBidi"/>
          <w:sz w:val="24"/>
          <w:szCs w:val="24"/>
          <w:shd w:val="clear" w:color="auto" w:fill="FFFFFF"/>
        </w:rPr>
        <w:t>“;</w:t>
      </w:r>
    </w:p>
    <w:p w14:paraId="34479FED" w14:textId="77777777" w:rsidR="00D45F11" w:rsidRPr="005362C7" w:rsidRDefault="00D45F11" w:rsidP="00BC1D5A">
      <w:pPr>
        <w:pStyle w:val="Pealkiri3"/>
        <w:shd w:val="clear" w:color="auto" w:fill="FFFFFF"/>
        <w:spacing w:before="0" w:beforeAutospacing="0" w:after="0" w:afterAutospacing="0"/>
        <w:rPr>
          <w:rStyle w:val="Tugev"/>
          <w:rFonts w:asciiTheme="majorBidi" w:hAnsiTheme="majorBidi" w:cstheme="majorBidi"/>
          <w:b/>
          <w:bCs/>
          <w:sz w:val="24"/>
          <w:szCs w:val="24"/>
          <w:bdr w:val="none" w:sz="0" w:space="0" w:color="auto" w:frame="1"/>
        </w:rPr>
      </w:pPr>
    </w:p>
    <w:p w14:paraId="32FD3BB2" w14:textId="38F08802" w:rsidR="00D45F11" w:rsidRPr="00BC1D5A" w:rsidRDefault="00D45F11" w:rsidP="00BC1D5A">
      <w:pPr>
        <w:pStyle w:val="Pealkiri3"/>
        <w:shd w:val="clear" w:color="auto" w:fill="FFFFFF"/>
        <w:spacing w:before="0" w:beforeAutospacing="0" w:after="0" w:afterAutospacing="0"/>
        <w:jc w:val="both"/>
        <w:rPr>
          <w:rFonts w:asciiTheme="majorBidi" w:hAnsiTheme="majorBidi" w:cstheme="majorBidi"/>
          <w:sz w:val="24"/>
          <w:szCs w:val="24"/>
        </w:rPr>
      </w:pPr>
      <w:r>
        <w:rPr>
          <w:rStyle w:val="Tugev"/>
          <w:rFonts w:asciiTheme="majorBidi" w:hAnsiTheme="majorBidi" w:cstheme="majorBidi"/>
          <w:b/>
          <w:bCs/>
          <w:sz w:val="24"/>
          <w:szCs w:val="24"/>
          <w:bdr w:val="none" w:sz="0" w:space="0" w:color="auto" w:frame="1"/>
        </w:rPr>
        <w:t>1</w:t>
      </w:r>
      <w:r w:rsidR="00D93C4F">
        <w:rPr>
          <w:rStyle w:val="Tugev"/>
          <w:rFonts w:asciiTheme="majorBidi" w:hAnsiTheme="majorBidi" w:cstheme="majorBidi"/>
          <w:b/>
          <w:bCs/>
          <w:sz w:val="24"/>
          <w:szCs w:val="24"/>
          <w:bdr w:val="none" w:sz="0" w:space="0" w:color="auto" w:frame="1"/>
        </w:rPr>
        <w:t>4</w:t>
      </w:r>
      <w:r w:rsidRPr="00DB5327">
        <w:rPr>
          <w:rStyle w:val="Tugev"/>
          <w:rFonts w:asciiTheme="majorBidi" w:hAnsiTheme="majorBidi" w:cstheme="majorBidi"/>
          <w:b/>
          <w:bCs/>
          <w:sz w:val="24"/>
          <w:szCs w:val="24"/>
        </w:rPr>
        <w:t>)</w:t>
      </w:r>
      <w:r w:rsidRPr="00D45F11">
        <w:rPr>
          <w:rStyle w:val="Tugev"/>
          <w:rFonts w:asciiTheme="majorBidi" w:hAnsiTheme="majorBidi" w:cstheme="majorBidi"/>
          <w:sz w:val="24"/>
          <w:szCs w:val="24"/>
        </w:rPr>
        <w:t xml:space="preserve"> </w:t>
      </w:r>
      <w:r w:rsidRPr="00BC1D5A">
        <w:rPr>
          <w:rFonts w:asciiTheme="majorBidi" w:hAnsiTheme="majorBidi" w:cstheme="majorBidi"/>
          <w:b w:val="0"/>
          <w:bCs w:val="0"/>
          <w:sz w:val="24"/>
          <w:szCs w:val="24"/>
          <w:shd w:val="clear" w:color="auto" w:fill="FFFFFF"/>
        </w:rPr>
        <w:t>paragrahvi 414</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lõikes 6</w:t>
      </w:r>
      <w:r w:rsidRPr="00BC1D5A">
        <w:rPr>
          <w:rFonts w:asciiTheme="majorBidi" w:hAnsiTheme="majorBidi" w:cstheme="majorBidi"/>
          <w:b w:val="0"/>
          <w:bCs w:val="0"/>
          <w:sz w:val="24"/>
          <w:szCs w:val="24"/>
          <w:bdr w:val="none" w:sz="0" w:space="0" w:color="auto" w:frame="1"/>
          <w:shd w:val="clear" w:color="auto" w:fill="FFFFFF"/>
        </w:rPr>
        <w:t xml:space="preserve"> asendatakse </w:t>
      </w:r>
      <w:r>
        <w:rPr>
          <w:rFonts w:asciiTheme="majorBidi" w:hAnsiTheme="majorBidi" w:cstheme="majorBidi"/>
          <w:b w:val="0"/>
          <w:bCs w:val="0"/>
          <w:sz w:val="24"/>
          <w:szCs w:val="24"/>
          <w:bdr w:val="none" w:sz="0" w:space="0" w:color="auto" w:frame="1"/>
          <w:shd w:val="clear" w:color="auto" w:fill="FFFFFF"/>
        </w:rPr>
        <w:t>sõnad</w:t>
      </w:r>
      <w:r w:rsidRPr="00BC1D5A">
        <w:rPr>
          <w:rFonts w:asciiTheme="majorBidi" w:hAnsiTheme="majorBidi" w:cstheme="majorBidi"/>
          <w:b w:val="0"/>
          <w:bCs w:val="0"/>
          <w:sz w:val="24"/>
          <w:szCs w:val="24"/>
          <w:bdr w:val="none" w:sz="0" w:space="0" w:color="auto" w:frame="1"/>
          <w:shd w:val="clear" w:color="auto" w:fill="FFFFFF"/>
        </w:rPr>
        <w:t xml:space="preserve"> „</w:t>
      </w:r>
      <w:r w:rsidRPr="00BC1D5A">
        <w:rPr>
          <w:rFonts w:asciiTheme="majorBidi" w:hAnsiTheme="majorBidi" w:cstheme="majorBidi"/>
          <w:b w:val="0"/>
          <w:bCs w:val="0"/>
          <w:sz w:val="24"/>
          <w:szCs w:val="24"/>
          <w:shd w:val="clear" w:color="auto" w:fill="FFFFFF"/>
        </w:rPr>
        <w:t xml:space="preserve">muid selliseid investeerimisstrateegiaid“ </w:t>
      </w:r>
      <w:r>
        <w:rPr>
          <w:rFonts w:asciiTheme="majorBidi" w:hAnsiTheme="majorBidi" w:cstheme="majorBidi"/>
          <w:b w:val="0"/>
          <w:bCs w:val="0"/>
          <w:sz w:val="24"/>
          <w:szCs w:val="24"/>
          <w:shd w:val="clear" w:color="auto" w:fill="FFFFFF"/>
        </w:rPr>
        <w:t>sõnadega</w:t>
      </w:r>
      <w:r w:rsidRPr="00BC1D5A">
        <w:rPr>
          <w:rFonts w:asciiTheme="majorBidi" w:hAnsiTheme="majorBidi" w:cstheme="majorBidi"/>
          <w:b w:val="0"/>
          <w:bCs w:val="0"/>
          <w:sz w:val="24"/>
          <w:szCs w:val="24"/>
          <w:shd w:val="clear" w:color="auto" w:fill="FFFFFF"/>
        </w:rPr>
        <w:t xml:space="preserve"> „muid sarnaseid investeerimisstrateegiaid ega -</w:t>
      </w:r>
      <w:commentRangeStart w:id="146"/>
      <w:r w:rsidRPr="00BC1D5A">
        <w:rPr>
          <w:rFonts w:asciiTheme="majorBidi" w:hAnsiTheme="majorBidi" w:cstheme="majorBidi"/>
          <w:b w:val="0"/>
          <w:bCs w:val="0"/>
          <w:sz w:val="24"/>
          <w:szCs w:val="24"/>
          <w:shd w:val="clear" w:color="auto" w:fill="FFFFFF"/>
        </w:rPr>
        <w:t>ide</w:t>
      </w:r>
      <w:del w:id="147" w:author="Mari Koik" w:date="2024-05-31T16:09:00Z">
        <w:r w:rsidRPr="00BC1D5A" w:rsidDel="0075004E">
          <w:rPr>
            <w:rFonts w:asciiTheme="majorBidi" w:hAnsiTheme="majorBidi" w:cstheme="majorBidi"/>
            <w:b w:val="0"/>
            <w:bCs w:val="0"/>
            <w:sz w:val="24"/>
            <w:szCs w:val="24"/>
            <w:shd w:val="clear" w:color="auto" w:fill="FFFFFF"/>
          </w:rPr>
          <w:delText>es</w:delText>
        </w:r>
      </w:del>
      <w:r w:rsidRPr="00BC1D5A">
        <w:rPr>
          <w:rFonts w:asciiTheme="majorBidi" w:hAnsiTheme="majorBidi" w:cstheme="majorBidi"/>
          <w:b w:val="0"/>
          <w:bCs w:val="0"/>
          <w:sz w:val="24"/>
          <w:szCs w:val="24"/>
          <w:shd w:val="clear" w:color="auto" w:fill="FFFFFF"/>
        </w:rPr>
        <w:t>id</w:t>
      </w:r>
      <w:commentRangeEnd w:id="146"/>
      <w:r w:rsidR="00BC7665">
        <w:rPr>
          <w:rStyle w:val="Kommentaariviide"/>
          <w:rFonts w:asciiTheme="minorHAnsi" w:eastAsiaTheme="minorHAnsi" w:hAnsiTheme="minorHAnsi" w:cstheme="minorBidi"/>
          <w:b w:val="0"/>
          <w:bCs w:val="0"/>
          <w:lang w:eastAsia="en-US"/>
        </w:rPr>
        <w:commentReference w:id="146"/>
      </w:r>
      <w:r w:rsidRPr="00BC1D5A">
        <w:rPr>
          <w:rFonts w:asciiTheme="majorBidi" w:hAnsiTheme="majorBidi" w:cstheme="majorBidi"/>
          <w:b w:val="0"/>
          <w:bCs w:val="0"/>
          <w:sz w:val="24"/>
          <w:szCs w:val="24"/>
          <w:shd w:val="clear" w:color="auto" w:fill="FFFFFF"/>
        </w:rPr>
        <w:t>“;</w:t>
      </w:r>
    </w:p>
    <w:p w14:paraId="1197F385" w14:textId="77777777" w:rsidR="00D45F11" w:rsidRDefault="00D45F11" w:rsidP="00BC1D5A">
      <w:pPr>
        <w:spacing w:after="0" w:line="240" w:lineRule="auto"/>
        <w:jc w:val="both"/>
        <w:rPr>
          <w:rFonts w:ascii="Times New Roman" w:hAnsi="Times New Roman" w:cs="Times New Roman"/>
          <w:sz w:val="24"/>
          <w:szCs w:val="24"/>
        </w:rPr>
      </w:pPr>
    </w:p>
    <w:p w14:paraId="2843EFAC" w14:textId="46FC4994" w:rsidR="00810078" w:rsidRDefault="00D45F1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D93C4F">
        <w:rPr>
          <w:rFonts w:ascii="Times New Roman" w:hAnsi="Times New Roman" w:cs="Times New Roman"/>
          <w:b/>
          <w:bCs/>
          <w:sz w:val="24"/>
          <w:szCs w:val="24"/>
        </w:rPr>
        <w:t>5</w:t>
      </w:r>
      <w:r w:rsidR="00FC560B" w:rsidRPr="00FC560B">
        <w:rPr>
          <w:rFonts w:ascii="Times New Roman" w:hAnsi="Times New Roman" w:cs="Times New Roman"/>
          <w:b/>
          <w:bCs/>
          <w:sz w:val="24"/>
          <w:szCs w:val="24"/>
        </w:rPr>
        <w:t>)</w:t>
      </w:r>
      <w:r w:rsidR="00FC560B">
        <w:rPr>
          <w:rFonts w:ascii="Times New Roman" w:hAnsi="Times New Roman" w:cs="Times New Roman"/>
          <w:sz w:val="24"/>
          <w:szCs w:val="24"/>
        </w:rPr>
        <w:t xml:space="preserve"> </w:t>
      </w:r>
      <w:r w:rsidR="00810078">
        <w:rPr>
          <w:rFonts w:ascii="Times New Roman" w:hAnsi="Times New Roman" w:cs="Times New Roman"/>
          <w:sz w:val="24"/>
          <w:szCs w:val="24"/>
        </w:rPr>
        <w:t>paragrahvi 503</w:t>
      </w:r>
      <w:r w:rsidR="00810078">
        <w:rPr>
          <w:rFonts w:ascii="Times New Roman" w:hAnsi="Times New Roman" w:cs="Times New Roman"/>
          <w:sz w:val="24"/>
          <w:szCs w:val="24"/>
          <w:vertAlign w:val="superscript"/>
        </w:rPr>
        <w:t>3</w:t>
      </w:r>
      <w:r w:rsidR="00810078">
        <w:rPr>
          <w:rFonts w:ascii="Times New Roman" w:hAnsi="Times New Roman" w:cs="Times New Roman"/>
          <w:sz w:val="24"/>
          <w:szCs w:val="24"/>
        </w:rPr>
        <w:t xml:space="preserve"> lõikes 1 asendatakse tekstiosa „300 trahviühikut“ tekstiosaga „</w:t>
      </w:r>
      <w:r w:rsidR="00810078" w:rsidRPr="00810078">
        <w:rPr>
          <w:rFonts w:ascii="Times New Roman" w:hAnsi="Times New Roman" w:cs="Times New Roman"/>
          <w:sz w:val="24"/>
          <w:szCs w:val="24"/>
        </w:rPr>
        <w:t>5 000 000 eurot või kuni kahekordses väärteo tulemusel teenitud kasule või ära hoitud kahjule vastavas summas</w:t>
      </w:r>
      <w:r w:rsidR="00810078">
        <w:rPr>
          <w:rFonts w:ascii="Times New Roman" w:hAnsi="Times New Roman" w:cs="Times New Roman"/>
          <w:sz w:val="24"/>
          <w:szCs w:val="24"/>
        </w:rPr>
        <w:t>“;</w:t>
      </w:r>
    </w:p>
    <w:p w14:paraId="4829DA27" w14:textId="77777777" w:rsidR="00810078" w:rsidRDefault="00810078" w:rsidP="00BC1D5A">
      <w:pPr>
        <w:spacing w:after="0" w:line="240" w:lineRule="auto"/>
        <w:jc w:val="both"/>
        <w:rPr>
          <w:rFonts w:ascii="Times New Roman" w:hAnsi="Times New Roman" w:cs="Times New Roman"/>
          <w:sz w:val="24"/>
          <w:szCs w:val="24"/>
        </w:rPr>
      </w:pPr>
    </w:p>
    <w:p w14:paraId="01753069" w14:textId="4ABA483D" w:rsidR="0009106E" w:rsidRDefault="00D45F1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D93C4F">
        <w:rPr>
          <w:rFonts w:ascii="Times New Roman" w:hAnsi="Times New Roman" w:cs="Times New Roman"/>
          <w:b/>
          <w:bCs/>
          <w:sz w:val="24"/>
          <w:szCs w:val="24"/>
        </w:rPr>
        <w:t>6</w:t>
      </w:r>
      <w:r w:rsidR="00810078" w:rsidRPr="00810078">
        <w:rPr>
          <w:rFonts w:ascii="Times New Roman" w:hAnsi="Times New Roman" w:cs="Times New Roman"/>
          <w:b/>
          <w:bCs/>
          <w:sz w:val="24"/>
          <w:szCs w:val="24"/>
        </w:rPr>
        <w:t>)</w:t>
      </w:r>
      <w:r w:rsidR="00810078">
        <w:rPr>
          <w:rFonts w:ascii="Times New Roman" w:hAnsi="Times New Roman" w:cs="Times New Roman"/>
          <w:sz w:val="24"/>
          <w:szCs w:val="24"/>
        </w:rPr>
        <w:t xml:space="preserve"> paragrahvi 503</w:t>
      </w:r>
      <w:r w:rsidR="00810078">
        <w:rPr>
          <w:rFonts w:ascii="Times New Roman" w:hAnsi="Times New Roman" w:cs="Times New Roman"/>
          <w:sz w:val="24"/>
          <w:szCs w:val="24"/>
          <w:vertAlign w:val="superscript"/>
        </w:rPr>
        <w:t>3</w:t>
      </w:r>
      <w:r w:rsidR="00810078">
        <w:rPr>
          <w:rFonts w:ascii="Times New Roman" w:hAnsi="Times New Roman" w:cs="Times New Roman"/>
          <w:sz w:val="24"/>
          <w:szCs w:val="24"/>
        </w:rPr>
        <w:t xml:space="preserve"> lõikes 2 asendatakse tekstiosa „400 000 eurot“ tekstiosaga „</w:t>
      </w:r>
      <w:r w:rsidR="00810078"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r w:rsidR="00810078">
        <w:rPr>
          <w:rFonts w:ascii="Times New Roman" w:hAnsi="Times New Roman" w:cs="Times New Roman"/>
          <w:sz w:val="24"/>
          <w:szCs w:val="24"/>
        </w:rPr>
        <w:t>“;</w:t>
      </w:r>
    </w:p>
    <w:p w14:paraId="52B2EB41" w14:textId="77777777" w:rsidR="0009106E" w:rsidRDefault="0009106E" w:rsidP="00BC1D5A">
      <w:pPr>
        <w:spacing w:after="0" w:line="240" w:lineRule="auto"/>
        <w:jc w:val="both"/>
        <w:rPr>
          <w:rFonts w:ascii="Times New Roman" w:hAnsi="Times New Roman" w:cs="Times New Roman"/>
          <w:sz w:val="24"/>
          <w:szCs w:val="24"/>
        </w:rPr>
      </w:pPr>
    </w:p>
    <w:p w14:paraId="20D83FFF" w14:textId="1C027FE2" w:rsidR="0009106E" w:rsidRDefault="00D93C4F"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17</w:t>
      </w:r>
      <w:r w:rsidR="0009106E" w:rsidRPr="0009106E">
        <w:rPr>
          <w:rFonts w:ascii="Times New Roman" w:hAnsi="Times New Roman" w:cs="Times New Roman"/>
          <w:b/>
          <w:bCs/>
          <w:sz w:val="24"/>
          <w:szCs w:val="24"/>
        </w:rPr>
        <w:t>)</w:t>
      </w:r>
      <w:r w:rsidR="0009106E">
        <w:rPr>
          <w:rFonts w:ascii="Times New Roman" w:hAnsi="Times New Roman" w:cs="Times New Roman"/>
          <w:sz w:val="24"/>
          <w:szCs w:val="24"/>
        </w:rPr>
        <w:t xml:space="preserve"> paragrahv 513</w:t>
      </w:r>
      <w:r w:rsidR="0009106E">
        <w:rPr>
          <w:rFonts w:ascii="Times New Roman" w:hAnsi="Times New Roman" w:cs="Times New Roman"/>
          <w:sz w:val="24"/>
          <w:szCs w:val="24"/>
          <w:vertAlign w:val="superscript"/>
        </w:rPr>
        <w:t>2</w:t>
      </w:r>
      <w:r w:rsidR="0009106E">
        <w:rPr>
          <w:rFonts w:ascii="Times New Roman" w:hAnsi="Times New Roman" w:cs="Times New Roman"/>
          <w:sz w:val="24"/>
          <w:szCs w:val="24"/>
        </w:rPr>
        <w:t xml:space="preserve"> tunnistatakse kehtetuks;</w:t>
      </w:r>
    </w:p>
    <w:p w14:paraId="47F66BDA" w14:textId="77777777" w:rsidR="0009106E" w:rsidRDefault="0009106E" w:rsidP="00BC1D5A">
      <w:pPr>
        <w:spacing w:after="0" w:line="240" w:lineRule="auto"/>
        <w:jc w:val="both"/>
        <w:rPr>
          <w:rFonts w:ascii="Times New Roman" w:hAnsi="Times New Roman" w:cs="Times New Roman"/>
          <w:sz w:val="24"/>
          <w:szCs w:val="24"/>
        </w:rPr>
      </w:pPr>
    </w:p>
    <w:p w14:paraId="4B1D1BFF" w14:textId="19A6F69F" w:rsidR="0009106E" w:rsidRDefault="0009106E" w:rsidP="00BC1D5A">
      <w:pPr>
        <w:spacing w:after="0" w:line="240" w:lineRule="auto"/>
        <w:jc w:val="both"/>
        <w:rPr>
          <w:rFonts w:ascii="Times New Roman" w:hAnsi="Times New Roman" w:cs="Times New Roman"/>
          <w:sz w:val="24"/>
          <w:szCs w:val="24"/>
        </w:rPr>
      </w:pPr>
      <w:r w:rsidRPr="0009106E">
        <w:rPr>
          <w:rFonts w:ascii="Times New Roman" w:hAnsi="Times New Roman" w:cs="Times New Roman"/>
          <w:b/>
          <w:bCs/>
          <w:sz w:val="24"/>
          <w:szCs w:val="24"/>
        </w:rPr>
        <w:t>1</w:t>
      </w:r>
      <w:r w:rsidR="00D93C4F">
        <w:rPr>
          <w:rFonts w:ascii="Times New Roman" w:hAnsi="Times New Roman" w:cs="Times New Roman"/>
          <w:b/>
          <w:bCs/>
          <w:sz w:val="24"/>
          <w:szCs w:val="24"/>
        </w:rPr>
        <w:t>8</w:t>
      </w:r>
      <w:r w:rsidRPr="0009106E">
        <w:rPr>
          <w:rFonts w:ascii="Times New Roman" w:hAnsi="Times New Roman" w:cs="Times New Roman"/>
          <w:b/>
          <w:bCs/>
          <w:sz w:val="24"/>
          <w:szCs w:val="24"/>
        </w:rPr>
        <w:t>)</w:t>
      </w:r>
      <w:r>
        <w:rPr>
          <w:rFonts w:ascii="Times New Roman" w:hAnsi="Times New Roman" w:cs="Times New Roman"/>
          <w:sz w:val="24"/>
          <w:szCs w:val="24"/>
        </w:rPr>
        <w:t xml:space="preserve"> paragrahv 514 muudetakse ja sõnastatakse järgmiselt:</w:t>
      </w:r>
    </w:p>
    <w:p w14:paraId="494BE3F3" w14:textId="4460830A" w:rsidR="0009106E" w:rsidRPr="0009106E" w:rsidRDefault="0009106E" w:rsidP="0009106E">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w:t>
      </w:r>
      <w:r w:rsidRPr="0009106E">
        <w:rPr>
          <w:rFonts w:ascii="Times New Roman" w:hAnsi="Times New Roman" w:cs="Times New Roman"/>
          <w:b/>
          <w:bCs/>
          <w:sz w:val="24"/>
          <w:szCs w:val="24"/>
        </w:rPr>
        <w:t>§ 51</w:t>
      </w:r>
      <w:r>
        <w:rPr>
          <w:rFonts w:ascii="Times New Roman" w:hAnsi="Times New Roman" w:cs="Times New Roman"/>
          <w:b/>
          <w:bCs/>
          <w:sz w:val="24"/>
          <w:szCs w:val="24"/>
        </w:rPr>
        <w:t>4</w:t>
      </w:r>
      <w:r w:rsidRPr="0009106E">
        <w:rPr>
          <w:rFonts w:ascii="Times New Roman" w:hAnsi="Times New Roman" w:cs="Times New Roman"/>
          <w:b/>
          <w:bCs/>
          <w:sz w:val="24"/>
          <w:szCs w:val="24"/>
        </w:rPr>
        <w:t>. Menetlus</w:t>
      </w:r>
    </w:p>
    <w:p w14:paraId="50FF7791" w14:textId="4E8B5715" w:rsidR="0009106E" w:rsidRDefault="0009106E" w:rsidP="000910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09106E">
        <w:rPr>
          <w:rFonts w:ascii="Times New Roman" w:hAnsi="Times New Roman" w:cs="Times New Roman"/>
          <w:sz w:val="24"/>
          <w:szCs w:val="24"/>
        </w:rPr>
        <w:t>Käesoleva seaduse</w:t>
      </w:r>
      <w:r>
        <w:rPr>
          <w:rFonts w:ascii="Times New Roman" w:hAnsi="Times New Roman" w:cs="Times New Roman"/>
          <w:sz w:val="24"/>
          <w:szCs w:val="24"/>
        </w:rPr>
        <w:t xml:space="preserve"> 31. peatükis</w:t>
      </w:r>
      <w:r w:rsidRPr="0009106E">
        <w:rPr>
          <w:rFonts w:ascii="Times New Roman" w:hAnsi="Times New Roman" w:cs="Times New Roman"/>
          <w:sz w:val="24"/>
          <w:szCs w:val="24"/>
        </w:rPr>
        <w:t xml:space="preserve"> sätestatud väärtegude kohtuväline </w:t>
      </w:r>
      <w:proofErr w:type="spellStart"/>
      <w:r w:rsidRPr="0009106E">
        <w:rPr>
          <w:rFonts w:ascii="Times New Roman" w:hAnsi="Times New Roman" w:cs="Times New Roman"/>
          <w:sz w:val="24"/>
          <w:szCs w:val="24"/>
        </w:rPr>
        <w:t>menetleja</w:t>
      </w:r>
      <w:proofErr w:type="spellEnd"/>
      <w:r w:rsidRPr="0009106E">
        <w:rPr>
          <w:rFonts w:ascii="Times New Roman" w:hAnsi="Times New Roman" w:cs="Times New Roman"/>
          <w:sz w:val="24"/>
          <w:szCs w:val="24"/>
        </w:rPr>
        <w:t xml:space="preserve"> on Finantsinspektsioon.</w:t>
      </w:r>
    </w:p>
    <w:p w14:paraId="24C9BAEB" w14:textId="77777777" w:rsidR="003E1FED" w:rsidRDefault="003E1FED" w:rsidP="0009106E">
      <w:pPr>
        <w:spacing w:after="0" w:line="240" w:lineRule="auto"/>
        <w:jc w:val="both"/>
        <w:rPr>
          <w:rFonts w:ascii="Times New Roman" w:hAnsi="Times New Roman" w:cs="Times New Roman"/>
          <w:sz w:val="24"/>
          <w:szCs w:val="24"/>
        </w:rPr>
      </w:pPr>
    </w:p>
    <w:p w14:paraId="1ADE435C" w14:textId="7196902E" w:rsidR="00FC560B" w:rsidRDefault="0009106E" w:rsidP="000910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09106E">
        <w:rPr>
          <w:rFonts w:ascii="Times New Roman" w:hAnsi="Times New Roman" w:cs="Times New Roman"/>
          <w:sz w:val="24"/>
          <w:szCs w:val="24"/>
        </w:rPr>
        <w:t xml:space="preserve"> Käesoleva </w:t>
      </w:r>
      <w:r>
        <w:rPr>
          <w:rFonts w:ascii="Times New Roman" w:hAnsi="Times New Roman" w:cs="Times New Roman"/>
          <w:sz w:val="24"/>
          <w:szCs w:val="24"/>
        </w:rPr>
        <w:t xml:space="preserve">seaduse 31. </w:t>
      </w:r>
      <w:r w:rsidRPr="0009106E">
        <w:rPr>
          <w:rFonts w:ascii="Times New Roman" w:hAnsi="Times New Roman" w:cs="Times New Roman"/>
          <w:sz w:val="24"/>
          <w:szCs w:val="24"/>
        </w:rPr>
        <w:t>peatükis sätestatud väärtegude aegumistähtaeg on kolm aastat.</w:t>
      </w:r>
      <w:r>
        <w:rPr>
          <w:rFonts w:ascii="Times New Roman" w:hAnsi="Times New Roman" w:cs="Times New Roman"/>
          <w:sz w:val="24"/>
          <w:szCs w:val="24"/>
        </w:rPr>
        <w:t>“;</w:t>
      </w:r>
      <w:r w:rsidR="00AD5C11">
        <w:rPr>
          <w:rFonts w:ascii="Times New Roman" w:hAnsi="Times New Roman" w:cs="Times New Roman"/>
          <w:sz w:val="24"/>
          <w:szCs w:val="24"/>
        </w:rPr>
        <w:t xml:space="preserve"> </w:t>
      </w:r>
    </w:p>
    <w:p w14:paraId="3725D240" w14:textId="7EDD0BCF" w:rsidR="00DB27F3" w:rsidRDefault="00DB27F3" w:rsidP="00BC1D5A">
      <w:pPr>
        <w:spacing w:after="0" w:line="240" w:lineRule="auto"/>
        <w:jc w:val="both"/>
        <w:rPr>
          <w:rFonts w:ascii="Times New Roman" w:hAnsi="Times New Roman" w:cs="Times New Roman"/>
          <w:sz w:val="24"/>
          <w:szCs w:val="24"/>
        </w:rPr>
      </w:pPr>
    </w:p>
    <w:p w14:paraId="77F7E745" w14:textId="743C1ACC" w:rsidR="00394503" w:rsidRPr="00394503" w:rsidRDefault="00D93C4F"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w:t>
      </w:r>
      <w:r w:rsidR="00DB27F3" w:rsidRPr="00DB27F3">
        <w:rPr>
          <w:rFonts w:ascii="Times New Roman" w:hAnsi="Times New Roman" w:cs="Times New Roman"/>
          <w:b/>
          <w:bCs/>
          <w:sz w:val="24"/>
          <w:szCs w:val="24"/>
        </w:rPr>
        <w:t>)</w:t>
      </w:r>
      <w:r w:rsidR="00DB27F3">
        <w:rPr>
          <w:rFonts w:ascii="Times New Roman" w:hAnsi="Times New Roman" w:cs="Times New Roman"/>
          <w:sz w:val="24"/>
          <w:szCs w:val="24"/>
        </w:rPr>
        <w:t xml:space="preserve"> </w:t>
      </w:r>
      <w:r w:rsidR="00FC560B">
        <w:rPr>
          <w:rFonts w:ascii="Times New Roman" w:hAnsi="Times New Roman" w:cs="Times New Roman"/>
          <w:sz w:val="24"/>
          <w:szCs w:val="24"/>
        </w:rPr>
        <w:t>seaduse normitehnilist märkust täiendatakse tekstiosaga:</w:t>
      </w:r>
    </w:p>
    <w:p w14:paraId="6AEBC349" w14:textId="69D5F651" w:rsidR="00CB6F24" w:rsidRDefault="0076075A"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94503" w:rsidRPr="00394503">
        <w:rPr>
          <w:rFonts w:ascii="Times New Roman" w:hAnsi="Times New Roman" w:cs="Times New Roman"/>
          <w:sz w:val="24"/>
          <w:szCs w:val="24"/>
        </w:rPr>
        <w:t>Komisjoni delegeeritud direktiiv</w:t>
      </w:r>
      <w:r w:rsidR="00002E9E">
        <w:rPr>
          <w:rFonts w:ascii="Times New Roman" w:hAnsi="Times New Roman" w:cs="Times New Roman"/>
          <w:sz w:val="24"/>
          <w:szCs w:val="24"/>
        </w:rPr>
        <w:t xml:space="preserve"> </w:t>
      </w:r>
      <w:r w:rsidR="00002E9E" w:rsidRPr="00002E9E">
        <w:rPr>
          <w:rFonts w:ascii="Times New Roman" w:hAnsi="Times New Roman" w:cs="Times New Roman"/>
          <w:sz w:val="24"/>
          <w:szCs w:val="24"/>
        </w:rPr>
        <w:t>(EL) 2021/1270, millega muudetakse direktiivi 2010/43/EL seoses jätkusuutlikkusriskide ja -teguritega, millega vabalt</w:t>
      </w:r>
      <w:r w:rsidR="00002E9E">
        <w:rPr>
          <w:rFonts w:ascii="Times New Roman" w:hAnsi="Times New Roman" w:cs="Times New Roman"/>
          <w:sz w:val="24"/>
          <w:szCs w:val="24"/>
        </w:rPr>
        <w:t xml:space="preserve"> </w:t>
      </w:r>
      <w:r w:rsidR="00002E9E" w:rsidRPr="00002E9E">
        <w:rPr>
          <w:rFonts w:ascii="Times New Roman" w:hAnsi="Times New Roman" w:cs="Times New Roman"/>
          <w:sz w:val="24"/>
          <w:szCs w:val="24"/>
        </w:rPr>
        <w:t>võõrandatavatesse väärtpaberitesse ühiseks investeerimiseks loodud ettevõtjad (eurofondid) peavad arvestama</w:t>
      </w:r>
      <w:r w:rsidR="00002E9E">
        <w:rPr>
          <w:rFonts w:ascii="Times New Roman" w:hAnsi="Times New Roman" w:cs="Times New Roman"/>
          <w:sz w:val="24"/>
          <w:szCs w:val="24"/>
        </w:rPr>
        <w:t xml:space="preserve"> (ELT</w:t>
      </w:r>
      <w:r w:rsidR="00002E9E" w:rsidRPr="00002E9E">
        <w:rPr>
          <w:rFonts w:ascii="Times New Roman" w:hAnsi="Times New Roman" w:cs="Times New Roman"/>
          <w:sz w:val="24"/>
          <w:szCs w:val="24"/>
        </w:rPr>
        <w:t xml:space="preserve"> L 277, </w:t>
      </w:r>
      <w:r w:rsidR="009408C4">
        <w:rPr>
          <w:rFonts w:ascii="Times New Roman" w:hAnsi="Times New Roman" w:cs="Times New Roman"/>
          <w:sz w:val="24"/>
          <w:szCs w:val="24"/>
        </w:rPr>
        <w:t>0</w:t>
      </w:r>
      <w:r w:rsidR="00002E9E" w:rsidRPr="00002E9E">
        <w:rPr>
          <w:rFonts w:ascii="Times New Roman" w:hAnsi="Times New Roman" w:cs="Times New Roman"/>
          <w:sz w:val="24"/>
          <w:szCs w:val="24"/>
        </w:rPr>
        <w:t>2.</w:t>
      </w:r>
      <w:r w:rsidR="009408C4">
        <w:rPr>
          <w:rFonts w:ascii="Times New Roman" w:hAnsi="Times New Roman" w:cs="Times New Roman"/>
          <w:sz w:val="24"/>
          <w:szCs w:val="24"/>
        </w:rPr>
        <w:t>0</w:t>
      </w:r>
      <w:r w:rsidR="00002E9E" w:rsidRPr="00002E9E">
        <w:rPr>
          <w:rFonts w:ascii="Times New Roman" w:hAnsi="Times New Roman" w:cs="Times New Roman"/>
          <w:sz w:val="24"/>
          <w:szCs w:val="24"/>
        </w:rPr>
        <w:t xml:space="preserve">8.2021, </w:t>
      </w:r>
      <w:r w:rsidR="00002E9E">
        <w:rPr>
          <w:rFonts w:ascii="Times New Roman" w:hAnsi="Times New Roman" w:cs="Times New Roman"/>
          <w:sz w:val="24"/>
          <w:szCs w:val="24"/>
        </w:rPr>
        <w:t>lk</w:t>
      </w:r>
      <w:r w:rsidR="00002E9E" w:rsidRPr="00002E9E">
        <w:rPr>
          <w:rFonts w:ascii="Times New Roman" w:hAnsi="Times New Roman" w:cs="Times New Roman"/>
          <w:sz w:val="24"/>
          <w:szCs w:val="24"/>
        </w:rPr>
        <w:t xml:space="preserve"> 141–144</w:t>
      </w:r>
      <w:r w:rsidR="00002E9E">
        <w:rPr>
          <w:rFonts w:ascii="Times New Roman" w:hAnsi="Times New Roman" w:cs="Times New Roman"/>
          <w:sz w:val="24"/>
          <w:szCs w:val="24"/>
        </w:rPr>
        <w:t>)</w:t>
      </w:r>
      <w:r w:rsidR="00CB6F24">
        <w:rPr>
          <w:rFonts w:ascii="Times New Roman" w:hAnsi="Times New Roman" w:cs="Times New Roman"/>
          <w:sz w:val="24"/>
          <w:szCs w:val="24"/>
        </w:rPr>
        <w:t>.“</w:t>
      </w:r>
      <w:r w:rsidR="00AE79B6">
        <w:rPr>
          <w:rFonts w:ascii="Times New Roman" w:hAnsi="Times New Roman" w:cs="Times New Roman"/>
          <w:sz w:val="24"/>
          <w:szCs w:val="24"/>
        </w:rPr>
        <w:t>.</w:t>
      </w:r>
    </w:p>
    <w:p w14:paraId="655EF841" w14:textId="790FBA28" w:rsidR="009971C2" w:rsidRDefault="009971C2" w:rsidP="00BC1D5A">
      <w:pPr>
        <w:spacing w:after="0" w:line="240" w:lineRule="auto"/>
        <w:jc w:val="both"/>
        <w:rPr>
          <w:rFonts w:ascii="Times New Roman" w:hAnsi="Times New Roman" w:cs="Times New Roman"/>
          <w:sz w:val="24"/>
          <w:szCs w:val="24"/>
        </w:rPr>
      </w:pPr>
    </w:p>
    <w:p w14:paraId="45D4FFD8" w14:textId="1DD7BDD3" w:rsidR="000A6AF1" w:rsidRPr="000A6AF1" w:rsidRDefault="000A6AF1" w:rsidP="00BC1D5A">
      <w:pPr>
        <w:spacing w:after="0" w:line="240" w:lineRule="auto"/>
        <w:jc w:val="both"/>
        <w:rPr>
          <w:rFonts w:ascii="Times New Roman" w:hAnsi="Times New Roman" w:cs="Times New Roman"/>
          <w:b/>
          <w:bCs/>
          <w:sz w:val="24"/>
          <w:szCs w:val="24"/>
        </w:rPr>
      </w:pPr>
      <w:r w:rsidRPr="000A6AF1">
        <w:rPr>
          <w:rFonts w:ascii="Times New Roman" w:hAnsi="Times New Roman" w:cs="Times New Roman"/>
          <w:b/>
          <w:bCs/>
          <w:sz w:val="24"/>
          <w:szCs w:val="24"/>
        </w:rPr>
        <w:t>§ 3. Kindlustustegevuse seaduse muutmine</w:t>
      </w:r>
    </w:p>
    <w:p w14:paraId="461314DC" w14:textId="63A420E2"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Kindlustustegevuse seaduses tehakse järgmised muudatused:</w:t>
      </w:r>
    </w:p>
    <w:p w14:paraId="581D1A13" w14:textId="77777777" w:rsidR="000A6AF1"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1)</w:t>
      </w:r>
      <w:r>
        <w:rPr>
          <w:rFonts w:ascii="Times New Roman" w:hAnsi="Times New Roman" w:cs="Times New Roman"/>
          <w:sz w:val="24"/>
          <w:szCs w:val="24"/>
        </w:rPr>
        <w:t xml:space="preserve"> paragrahvi 263</w:t>
      </w:r>
      <w:r>
        <w:rPr>
          <w:rFonts w:ascii="Times New Roman" w:hAnsi="Times New Roman" w:cs="Times New Roman"/>
          <w:sz w:val="24"/>
          <w:szCs w:val="24"/>
          <w:vertAlign w:val="superscript"/>
        </w:rPr>
        <w:t>2</w:t>
      </w:r>
      <w:r>
        <w:rPr>
          <w:rFonts w:ascii="Times New Roman" w:hAnsi="Times New Roman" w:cs="Times New Roman"/>
          <w:sz w:val="24"/>
          <w:szCs w:val="24"/>
        </w:rPr>
        <w:t xml:space="preserve"> lõikes 1 asendatakse tekstiosa „300 trahviühikut“ tekstiosaga „</w:t>
      </w:r>
      <w:r w:rsidRPr="00810078">
        <w:rPr>
          <w:rFonts w:ascii="Times New Roman" w:hAnsi="Times New Roman" w:cs="Times New Roman"/>
          <w:sz w:val="24"/>
          <w:szCs w:val="24"/>
        </w:rPr>
        <w:t>5 000 000 eurot või kuni kahekordses väärteo tulemusel teenitud kasule või ära hoitud kahjule vastavas summas</w:t>
      </w:r>
      <w:r>
        <w:rPr>
          <w:rFonts w:ascii="Times New Roman" w:hAnsi="Times New Roman" w:cs="Times New Roman"/>
          <w:sz w:val="24"/>
          <w:szCs w:val="24"/>
        </w:rPr>
        <w:t>“;</w:t>
      </w:r>
    </w:p>
    <w:p w14:paraId="6F7E2410" w14:textId="77777777" w:rsidR="000A6AF1" w:rsidRDefault="000A6AF1" w:rsidP="00BC1D5A">
      <w:pPr>
        <w:spacing w:after="0" w:line="240" w:lineRule="auto"/>
        <w:jc w:val="both"/>
        <w:rPr>
          <w:rFonts w:ascii="Times New Roman" w:hAnsi="Times New Roman" w:cs="Times New Roman"/>
          <w:sz w:val="24"/>
          <w:szCs w:val="24"/>
        </w:rPr>
      </w:pPr>
    </w:p>
    <w:p w14:paraId="4F11E49D" w14:textId="77777777" w:rsidR="00E64B45"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2</w:t>
      </w:r>
      <w:r w:rsidRPr="00810078">
        <w:rPr>
          <w:rFonts w:ascii="Times New Roman" w:hAnsi="Times New Roman" w:cs="Times New Roman"/>
          <w:b/>
          <w:bCs/>
          <w:sz w:val="24"/>
          <w:szCs w:val="24"/>
        </w:rPr>
        <w:t>)</w:t>
      </w:r>
      <w:r>
        <w:rPr>
          <w:rFonts w:ascii="Times New Roman" w:hAnsi="Times New Roman" w:cs="Times New Roman"/>
          <w:sz w:val="24"/>
          <w:szCs w:val="24"/>
        </w:rPr>
        <w:t xml:space="preserve"> paragrahvi 263</w:t>
      </w:r>
      <w:r w:rsidR="00421FAF">
        <w:rPr>
          <w:rFonts w:ascii="Times New Roman" w:hAnsi="Times New Roman" w:cs="Times New Roman"/>
          <w:sz w:val="24"/>
          <w:szCs w:val="24"/>
          <w:vertAlign w:val="superscript"/>
        </w:rPr>
        <w:t>2</w:t>
      </w:r>
      <w:r>
        <w:rPr>
          <w:rFonts w:ascii="Times New Roman" w:hAnsi="Times New Roman" w:cs="Times New Roman"/>
          <w:sz w:val="24"/>
          <w:szCs w:val="24"/>
        </w:rPr>
        <w:t xml:space="preserve"> lõikes 2 asendatakse tekstiosa „400 000 eurot“ tekstiosaga „</w:t>
      </w:r>
      <w:r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del w:id="148" w:author="Iivika Sale" w:date="2024-06-04T15:48:00Z">
        <w:r w:rsidRPr="00810078" w:rsidDel="009B02D8">
          <w:rPr>
            <w:rFonts w:ascii="Times New Roman" w:hAnsi="Times New Roman" w:cs="Times New Roman"/>
            <w:sz w:val="24"/>
            <w:szCs w:val="24"/>
          </w:rPr>
          <w:delText>.</w:delText>
        </w:r>
      </w:del>
      <w:r>
        <w:rPr>
          <w:rFonts w:ascii="Times New Roman" w:hAnsi="Times New Roman" w:cs="Times New Roman"/>
          <w:sz w:val="24"/>
          <w:szCs w:val="24"/>
        </w:rPr>
        <w:t>“</w:t>
      </w:r>
      <w:r w:rsidR="00E64B45">
        <w:rPr>
          <w:rFonts w:ascii="Times New Roman" w:hAnsi="Times New Roman" w:cs="Times New Roman"/>
          <w:sz w:val="24"/>
          <w:szCs w:val="24"/>
        </w:rPr>
        <w:t>;</w:t>
      </w:r>
    </w:p>
    <w:p w14:paraId="5E963A09" w14:textId="77777777" w:rsidR="00E64B45" w:rsidRDefault="00E64B45" w:rsidP="00BC1D5A">
      <w:pPr>
        <w:spacing w:after="0" w:line="240" w:lineRule="auto"/>
        <w:jc w:val="both"/>
        <w:rPr>
          <w:rFonts w:ascii="Times New Roman" w:hAnsi="Times New Roman" w:cs="Times New Roman"/>
          <w:sz w:val="24"/>
          <w:szCs w:val="24"/>
        </w:rPr>
      </w:pPr>
    </w:p>
    <w:p w14:paraId="716C4D1A" w14:textId="55EAB865" w:rsidR="00E64B45" w:rsidRDefault="00E64B45" w:rsidP="00BC1D5A">
      <w:pPr>
        <w:spacing w:after="0" w:line="240" w:lineRule="auto"/>
        <w:jc w:val="both"/>
        <w:rPr>
          <w:rFonts w:ascii="Times New Roman" w:hAnsi="Times New Roman" w:cs="Times New Roman"/>
          <w:sz w:val="24"/>
          <w:szCs w:val="24"/>
        </w:rPr>
      </w:pPr>
      <w:r w:rsidRPr="00E64B45">
        <w:rPr>
          <w:rFonts w:ascii="Times New Roman" w:hAnsi="Times New Roman" w:cs="Times New Roman"/>
          <w:b/>
          <w:bCs/>
          <w:sz w:val="24"/>
          <w:szCs w:val="24"/>
        </w:rPr>
        <w:t>3)</w:t>
      </w:r>
      <w:r>
        <w:rPr>
          <w:rFonts w:ascii="Times New Roman" w:hAnsi="Times New Roman" w:cs="Times New Roman"/>
          <w:sz w:val="24"/>
          <w:szCs w:val="24"/>
        </w:rPr>
        <w:t xml:space="preserve"> paragrahv 263</w:t>
      </w:r>
      <w:r>
        <w:rPr>
          <w:rFonts w:ascii="Times New Roman" w:hAnsi="Times New Roman" w:cs="Times New Roman"/>
          <w:sz w:val="24"/>
          <w:szCs w:val="24"/>
          <w:vertAlign w:val="superscript"/>
        </w:rPr>
        <w:t>4</w:t>
      </w:r>
      <w:r>
        <w:rPr>
          <w:rFonts w:ascii="Times New Roman" w:hAnsi="Times New Roman" w:cs="Times New Roman"/>
          <w:sz w:val="24"/>
          <w:szCs w:val="24"/>
        </w:rPr>
        <w:t xml:space="preserve"> tunnistatakse kehtetuks;</w:t>
      </w:r>
    </w:p>
    <w:p w14:paraId="48AD6431" w14:textId="77777777" w:rsidR="00E64B45" w:rsidRDefault="00E64B45" w:rsidP="00BC1D5A">
      <w:pPr>
        <w:spacing w:after="0" w:line="240" w:lineRule="auto"/>
        <w:jc w:val="both"/>
        <w:rPr>
          <w:rFonts w:ascii="Times New Roman" w:hAnsi="Times New Roman" w:cs="Times New Roman"/>
          <w:sz w:val="24"/>
          <w:szCs w:val="24"/>
        </w:rPr>
      </w:pPr>
    </w:p>
    <w:p w14:paraId="1A01B0AA" w14:textId="705B4CD6" w:rsidR="00257ECB" w:rsidRDefault="00E64B45" w:rsidP="00BC1D5A">
      <w:pPr>
        <w:spacing w:after="0" w:line="240" w:lineRule="auto"/>
        <w:jc w:val="both"/>
        <w:rPr>
          <w:rFonts w:ascii="Times New Roman" w:hAnsi="Times New Roman" w:cs="Times New Roman"/>
          <w:sz w:val="24"/>
          <w:szCs w:val="24"/>
        </w:rPr>
      </w:pPr>
      <w:r w:rsidRPr="00E64B45">
        <w:rPr>
          <w:rFonts w:ascii="Times New Roman" w:hAnsi="Times New Roman" w:cs="Times New Roman"/>
          <w:b/>
          <w:bCs/>
          <w:sz w:val="24"/>
          <w:szCs w:val="24"/>
        </w:rPr>
        <w:t>4)</w:t>
      </w:r>
      <w:r>
        <w:rPr>
          <w:rFonts w:ascii="Times New Roman" w:hAnsi="Times New Roman" w:cs="Times New Roman"/>
          <w:sz w:val="24"/>
          <w:szCs w:val="24"/>
        </w:rPr>
        <w:t xml:space="preserve"> paragrahvi 264</w:t>
      </w:r>
      <w:r w:rsidR="00257ECB">
        <w:rPr>
          <w:rFonts w:ascii="Times New Roman" w:hAnsi="Times New Roman" w:cs="Times New Roman"/>
          <w:sz w:val="24"/>
          <w:szCs w:val="24"/>
        </w:rPr>
        <w:t xml:space="preserve"> </w:t>
      </w:r>
      <w:r w:rsidR="00260BD0">
        <w:rPr>
          <w:rFonts w:ascii="Times New Roman" w:hAnsi="Times New Roman" w:cs="Times New Roman"/>
          <w:sz w:val="24"/>
          <w:szCs w:val="24"/>
        </w:rPr>
        <w:t xml:space="preserve">tekst </w:t>
      </w:r>
      <w:r w:rsidR="00257ECB">
        <w:rPr>
          <w:rFonts w:ascii="Times New Roman" w:hAnsi="Times New Roman" w:cs="Times New Roman"/>
          <w:sz w:val="24"/>
          <w:szCs w:val="24"/>
        </w:rPr>
        <w:t>muudetakse ja sõnastatakse järgmiselt:</w:t>
      </w:r>
    </w:p>
    <w:p w14:paraId="75D19CD1" w14:textId="35A66762" w:rsidR="00257ECB" w:rsidRPr="00243956" w:rsidRDefault="00257ECB" w:rsidP="00BC1D5A">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„(1) </w:t>
      </w:r>
      <w:r w:rsidRPr="00257ECB">
        <w:rPr>
          <w:rFonts w:ascii="Times New Roman" w:hAnsi="Times New Roman" w:cs="Times New Roman"/>
          <w:sz w:val="24"/>
          <w:szCs w:val="24"/>
        </w:rPr>
        <w:t xml:space="preserve">Käesolevas </w:t>
      </w:r>
      <w:r w:rsidR="00533BEA">
        <w:rPr>
          <w:rFonts w:ascii="Times New Roman" w:hAnsi="Times New Roman" w:cs="Times New Roman"/>
          <w:sz w:val="24"/>
          <w:szCs w:val="24"/>
        </w:rPr>
        <w:t>peatükis</w:t>
      </w:r>
      <w:r w:rsidRPr="00257ECB">
        <w:rPr>
          <w:rFonts w:ascii="Times New Roman" w:hAnsi="Times New Roman" w:cs="Times New Roman"/>
          <w:sz w:val="24"/>
          <w:szCs w:val="24"/>
        </w:rPr>
        <w:t xml:space="preserve"> sätestatud väärtegude kohtuväline </w:t>
      </w:r>
      <w:proofErr w:type="spellStart"/>
      <w:r w:rsidRPr="00257ECB">
        <w:rPr>
          <w:rFonts w:ascii="Times New Roman" w:hAnsi="Times New Roman" w:cs="Times New Roman"/>
          <w:sz w:val="24"/>
          <w:szCs w:val="24"/>
        </w:rPr>
        <w:t>menetleja</w:t>
      </w:r>
      <w:proofErr w:type="spellEnd"/>
      <w:r w:rsidRPr="00257ECB">
        <w:rPr>
          <w:rFonts w:ascii="Times New Roman" w:hAnsi="Times New Roman" w:cs="Times New Roman"/>
          <w:sz w:val="24"/>
          <w:szCs w:val="24"/>
        </w:rPr>
        <w:t xml:space="preserve"> on Finantsinspektsioon.</w:t>
      </w:r>
    </w:p>
    <w:p w14:paraId="60CD8586" w14:textId="77777777" w:rsidR="00257ECB" w:rsidRDefault="00257ECB" w:rsidP="00BC1D5A">
      <w:pPr>
        <w:spacing w:after="0" w:line="240" w:lineRule="auto"/>
        <w:jc w:val="both"/>
        <w:rPr>
          <w:rFonts w:ascii="Times New Roman" w:hAnsi="Times New Roman" w:cs="Times New Roman"/>
          <w:sz w:val="24"/>
          <w:szCs w:val="24"/>
        </w:rPr>
      </w:pPr>
    </w:p>
    <w:p w14:paraId="553A7FDC" w14:textId="36E477B8" w:rsidR="000A6AF1" w:rsidRDefault="00E64B45"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64B45">
        <w:rPr>
          <w:rFonts w:ascii="Times New Roman" w:hAnsi="Times New Roman" w:cs="Times New Roman"/>
          <w:sz w:val="24"/>
          <w:szCs w:val="24"/>
        </w:rPr>
        <w:t>Käesolevas peatükis sätestatud väärtegude aegumistähtaeg on kolm aastat.</w:t>
      </w:r>
      <w:r>
        <w:rPr>
          <w:rFonts w:ascii="Times New Roman" w:hAnsi="Times New Roman" w:cs="Times New Roman"/>
          <w:sz w:val="24"/>
          <w:szCs w:val="24"/>
        </w:rPr>
        <w:t>“</w:t>
      </w:r>
      <w:r w:rsidR="00AE79B6">
        <w:rPr>
          <w:rFonts w:ascii="Times New Roman" w:hAnsi="Times New Roman" w:cs="Times New Roman"/>
          <w:sz w:val="24"/>
          <w:szCs w:val="24"/>
        </w:rPr>
        <w:t>.</w:t>
      </w:r>
    </w:p>
    <w:p w14:paraId="355A017C" w14:textId="4047F31D" w:rsidR="000A6AF1" w:rsidRDefault="000A6AF1" w:rsidP="00BC1D5A">
      <w:pPr>
        <w:spacing w:after="0" w:line="240" w:lineRule="auto"/>
        <w:jc w:val="both"/>
        <w:rPr>
          <w:rFonts w:ascii="Times New Roman" w:hAnsi="Times New Roman" w:cs="Times New Roman"/>
          <w:sz w:val="24"/>
          <w:szCs w:val="24"/>
        </w:rPr>
      </w:pPr>
    </w:p>
    <w:p w14:paraId="2E9F7B83" w14:textId="18E7E34A" w:rsidR="000A6AF1" w:rsidRPr="000A6AF1" w:rsidRDefault="000A6AF1" w:rsidP="00BC1D5A">
      <w:pPr>
        <w:spacing w:after="0" w:line="240" w:lineRule="auto"/>
        <w:jc w:val="both"/>
        <w:rPr>
          <w:rFonts w:ascii="Times New Roman" w:hAnsi="Times New Roman" w:cs="Times New Roman"/>
          <w:b/>
          <w:bCs/>
          <w:sz w:val="24"/>
          <w:szCs w:val="24"/>
        </w:rPr>
      </w:pPr>
      <w:r w:rsidRPr="000A6AF1">
        <w:rPr>
          <w:rFonts w:ascii="Times New Roman" w:hAnsi="Times New Roman" w:cs="Times New Roman"/>
          <w:b/>
          <w:bCs/>
          <w:sz w:val="24"/>
          <w:szCs w:val="24"/>
        </w:rPr>
        <w:t>§ 4. Krediidiasutuste seaduse muutmine</w:t>
      </w:r>
    </w:p>
    <w:p w14:paraId="1A434280" w14:textId="2394D1E6"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Krediidiasutuste seaduses tehakse järgmised muudatused:</w:t>
      </w:r>
    </w:p>
    <w:p w14:paraId="5524A7ED" w14:textId="77777777" w:rsidR="000A6AF1"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1)</w:t>
      </w:r>
      <w:r>
        <w:rPr>
          <w:rFonts w:ascii="Times New Roman" w:hAnsi="Times New Roman" w:cs="Times New Roman"/>
          <w:sz w:val="24"/>
          <w:szCs w:val="24"/>
        </w:rPr>
        <w:t xml:space="preserve"> paragrahvi 134</w:t>
      </w:r>
      <w:r>
        <w:rPr>
          <w:rFonts w:ascii="Times New Roman" w:hAnsi="Times New Roman" w:cs="Times New Roman"/>
          <w:sz w:val="24"/>
          <w:szCs w:val="24"/>
          <w:vertAlign w:val="superscript"/>
        </w:rPr>
        <w:t xml:space="preserve">20 </w:t>
      </w:r>
      <w:r>
        <w:rPr>
          <w:rFonts w:ascii="Times New Roman" w:hAnsi="Times New Roman" w:cs="Times New Roman"/>
          <w:sz w:val="24"/>
          <w:szCs w:val="24"/>
        </w:rPr>
        <w:t>lõikes 1 asendatakse tekstiosa „300 trahviühikut“ tekstiosaga „</w:t>
      </w:r>
      <w:r w:rsidRPr="00810078">
        <w:rPr>
          <w:rFonts w:ascii="Times New Roman" w:hAnsi="Times New Roman" w:cs="Times New Roman"/>
          <w:sz w:val="24"/>
          <w:szCs w:val="24"/>
        </w:rPr>
        <w:t>5 000 000 eurot või kuni kahekordses väärteo tulemusel teenitud kasule või ära hoitud kahjule vastavas summas</w:t>
      </w:r>
      <w:r>
        <w:rPr>
          <w:rFonts w:ascii="Times New Roman" w:hAnsi="Times New Roman" w:cs="Times New Roman"/>
          <w:sz w:val="24"/>
          <w:szCs w:val="24"/>
        </w:rPr>
        <w:t>“;</w:t>
      </w:r>
    </w:p>
    <w:p w14:paraId="7A4B24CF" w14:textId="77777777" w:rsidR="000A6AF1" w:rsidRDefault="000A6AF1" w:rsidP="00BC1D5A">
      <w:pPr>
        <w:spacing w:after="0" w:line="240" w:lineRule="auto"/>
        <w:jc w:val="both"/>
        <w:rPr>
          <w:rFonts w:ascii="Times New Roman" w:hAnsi="Times New Roman" w:cs="Times New Roman"/>
          <w:sz w:val="24"/>
          <w:szCs w:val="24"/>
        </w:rPr>
      </w:pPr>
    </w:p>
    <w:p w14:paraId="331E8EA1" w14:textId="7BB05BD8"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810078">
        <w:rPr>
          <w:rFonts w:ascii="Times New Roman" w:hAnsi="Times New Roman" w:cs="Times New Roman"/>
          <w:b/>
          <w:bCs/>
          <w:sz w:val="24"/>
          <w:szCs w:val="24"/>
        </w:rPr>
        <w:t>)</w:t>
      </w:r>
      <w:r>
        <w:rPr>
          <w:rFonts w:ascii="Times New Roman" w:hAnsi="Times New Roman" w:cs="Times New Roman"/>
          <w:sz w:val="24"/>
          <w:szCs w:val="24"/>
        </w:rPr>
        <w:t xml:space="preserve"> paragrahvi 134</w:t>
      </w:r>
      <w:r>
        <w:rPr>
          <w:rFonts w:ascii="Times New Roman" w:hAnsi="Times New Roman" w:cs="Times New Roman"/>
          <w:sz w:val="24"/>
          <w:szCs w:val="24"/>
          <w:vertAlign w:val="superscript"/>
        </w:rPr>
        <w:t>20</w:t>
      </w:r>
      <w:r>
        <w:rPr>
          <w:rFonts w:ascii="Times New Roman" w:hAnsi="Times New Roman" w:cs="Times New Roman"/>
          <w:sz w:val="24"/>
          <w:szCs w:val="24"/>
        </w:rPr>
        <w:t xml:space="preserve"> lõikes 2 asendatakse tekstiosa „400 000 eurot“ tekstiosaga „</w:t>
      </w:r>
      <w:r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r>
        <w:rPr>
          <w:rFonts w:ascii="Times New Roman" w:hAnsi="Times New Roman" w:cs="Times New Roman"/>
          <w:sz w:val="24"/>
          <w:szCs w:val="24"/>
        </w:rPr>
        <w:t>“</w:t>
      </w:r>
      <w:r w:rsidR="00AE79B6">
        <w:rPr>
          <w:rFonts w:ascii="Times New Roman" w:hAnsi="Times New Roman" w:cs="Times New Roman"/>
          <w:sz w:val="24"/>
          <w:szCs w:val="24"/>
        </w:rPr>
        <w:t>.</w:t>
      </w:r>
    </w:p>
    <w:p w14:paraId="6B658F62" w14:textId="323A905F" w:rsidR="00683261" w:rsidRDefault="00683261" w:rsidP="00BC1D5A">
      <w:pPr>
        <w:spacing w:after="0" w:line="240" w:lineRule="auto"/>
        <w:jc w:val="both"/>
        <w:rPr>
          <w:rFonts w:ascii="Times New Roman" w:hAnsi="Times New Roman" w:cs="Times New Roman"/>
          <w:sz w:val="24"/>
          <w:szCs w:val="24"/>
        </w:rPr>
      </w:pPr>
    </w:p>
    <w:p w14:paraId="0BC16A66" w14:textId="2C164935" w:rsidR="00683261" w:rsidRPr="00683261" w:rsidRDefault="00683261" w:rsidP="00BC1D5A">
      <w:pPr>
        <w:spacing w:after="0" w:line="240" w:lineRule="auto"/>
        <w:jc w:val="both"/>
        <w:rPr>
          <w:rFonts w:ascii="Times New Roman" w:hAnsi="Times New Roman" w:cs="Times New Roman"/>
          <w:b/>
          <w:bCs/>
          <w:sz w:val="24"/>
          <w:szCs w:val="24"/>
        </w:rPr>
      </w:pPr>
      <w:r w:rsidRPr="00683261">
        <w:rPr>
          <w:rFonts w:ascii="Times New Roman" w:hAnsi="Times New Roman" w:cs="Times New Roman"/>
          <w:b/>
          <w:bCs/>
          <w:sz w:val="24"/>
          <w:szCs w:val="24"/>
        </w:rPr>
        <w:t xml:space="preserve">§ </w:t>
      </w:r>
      <w:r w:rsidR="000A6AF1">
        <w:rPr>
          <w:rFonts w:ascii="Times New Roman" w:hAnsi="Times New Roman" w:cs="Times New Roman"/>
          <w:b/>
          <w:bCs/>
          <w:sz w:val="24"/>
          <w:szCs w:val="24"/>
        </w:rPr>
        <w:t>5</w:t>
      </w:r>
      <w:r w:rsidRPr="00683261">
        <w:rPr>
          <w:rFonts w:ascii="Times New Roman" w:hAnsi="Times New Roman" w:cs="Times New Roman"/>
          <w:b/>
          <w:bCs/>
          <w:sz w:val="24"/>
          <w:szCs w:val="24"/>
        </w:rPr>
        <w:t>. Tulumaksuseaduse muutmine</w:t>
      </w:r>
    </w:p>
    <w:p w14:paraId="344F3A69" w14:textId="2770C2E2" w:rsidR="00683261" w:rsidRDefault="0068326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Tulumaksuseaduses tehakse järgmised muudatused:</w:t>
      </w:r>
    </w:p>
    <w:p w14:paraId="13F8677C" w14:textId="6E3BF512" w:rsidR="007D6D1E" w:rsidRPr="00141CA1" w:rsidRDefault="00EE3E97" w:rsidP="00BC1D5A">
      <w:pPr>
        <w:spacing w:after="0" w:line="240" w:lineRule="auto"/>
        <w:jc w:val="both"/>
        <w:rPr>
          <w:rFonts w:ascii="Times New Roman" w:hAnsi="Times New Roman" w:cs="Times New Roman"/>
          <w:sz w:val="24"/>
          <w:szCs w:val="24"/>
        </w:rPr>
      </w:pPr>
      <w:bookmarkStart w:id="149" w:name="_Hlk126764064"/>
      <w:r w:rsidRPr="00EE3E97">
        <w:rPr>
          <w:rFonts w:ascii="Times New Roman" w:hAnsi="Times New Roman" w:cs="Times New Roman"/>
          <w:b/>
          <w:bCs/>
          <w:sz w:val="24"/>
          <w:szCs w:val="24"/>
        </w:rPr>
        <w:t>1)</w:t>
      </w:r>
      <w:r>
        <w:rPr>
          <w:rFonts w:ascii="Times New Roman" w:hAnsi="Times New Roman" w:cs="Times New Roman"/>
          <w:sz w:val="24"/>
          <w:szCs w:val="24"/>
        </w:rPr>
        <w:t xml:space="preserve"> </w:t>
      </w:r>
      <w:r w:rsidR="007D6D1E" w:rsidRPr="00141CA1">
        <w:rPr>
          <w:rFonts w:ascii="Times New Roman" w:hAnsi="Times New Roman" w:cs="Times New Roman"/>
          <w:sz w:val="24"/>
          <w:szCs w:val="24"/>
        </w:rPr>
        <w:t>paragrahvi 21 lõi</w:t>
      </w:r>
      <w:r>
        <w:rPr>
          <w:rFonts w:ascii="Times New Roman" w:hAnsi="Times New Roman" w:cs="Times New Roman"/>
          <w:sz w:val="24"/>
          <w:szCs w:val="24"/>
        </w:rPr>
        <w:t>k</w:t>
      </w:r>
      <w:r w:rsidR="007D6D1E" w:rsidRPr="00141CA1">
        <w:rPr>
          <w:rFonts w:ascii="Times New Roman" w:hAnsi="Times New Roman" w:cs="Times New Roman"/>
          <w:sz w:val="24"/>
          <w:szCs w:val="24"/>
        </w:rPr>
        <w:t>e 1</w:t>
      </w:r>
      <w:r w:rsidR="007D6D1E" w:rsidRPr="00141CA1">
        <w:rPr>
          <w:rFonts w:ascii="Times New Roman" w:hAnsi="Times New Roman" w:cs="Times New Roman"/>
          <w:sz w:val="24"/>
          <w:szCs w:val="24"/>
          <w:vertAlign w:val="superscript"/>
        </w:rPr>
        <w:t>1</w:t>
      </w:r>
      <w:r w:rsidR="007D6D1E" w:rsidRPr="00141CA1">
        <w:rPr>
          <w:rFonts w:ascii="Times New Roman" w:hAnsi="Times New Roman" w:cs="Times New Roman"/>
          <w:sz w:val="24"/>
          <w:szCs w:val="24"/>
        </w:rPr>
        <w:t xml:space="preserve"> </w:t>
      </w:r>
      <w:r>
        <w:rPr>
          <w:rFonts w:ascii="Times New Roman" w:hAnsi="Times New Roman" w:cs="Times New Roman"/>
          <w:sz w:val="24"/>
          <w:szCs w:val="24"/>
        </w:rPr>
        <w:t xml:space="preserve">punkt 1 </w:t>
      </w:r>
      <w:r w:rsidR="007D6D1E" w:rsidRPr="00141CA1">
        <w:rPr>
          <w:rFonts w:ascii="Times New Roman" w:hAnsi="Times New Roman" w:cs="Times New Roman"/>
          <w:sz w:val="24"/>
          <w:szCs w:val="24"/>
        </w:rPr>
        <w:t xml:space="preserve">muudetakse ja sõnastatakse järgmiselt: </w:t>
      </w:r>
    </w:p>
    <w:p w14:paraId="14928F6C" w14:textId="32D851AA" w:rsidR="00EE3E97" w:rsidRPr="00141CA1" w:rsidRDefault="007D6D1E" w:rsidP="00BC1D5A">
      <w:pPr>
        <w:spacing w:after="0" w:line="240" w:lineRule="auto"/>
        <w:jc w:val="both"/>
        <w:rPr>
          <w:rFonts w:ascii="Times New Roman" w:hAnsi="Times New Roman" w:cs="Times New Roman"/>
          <w:sz w:val="24"/>
          <w:szCs w:val="24"/>
        </w:rPr>
      </w:pPr>
      <w:r w:rsidRPr="00141CA1">
        <w:rPr>
          <w:rFonts w:ascii="Times New Roman" w:hAnsi="Times New Roman" w:cs="Times New Roman"/>
          <w:sz w:val="24"/>
          <w:szCs w:val="24"/>
        </w:rPr>
        <w:t xml:space="preserve">„1) </w:t>
      </w:r>
      <w:r w:rsidR="00EE3E97">
        <w:rPr>
          <w:rFonts w:ascii="Times New Roman" w:hAnsi="Times New Roman" w:cs="Times New Roman"/>
          <w:sz w:val="24"/>
          <w:szCs w:val="24"/>
        </w:rPr>
        <w:t xml:space="preserve">kogumispensionide seaduse </w:t>
      </w:r>
      <w:r w:rsidR="00EE3E97" w:rsidRPr="00141CA1">
        <w:rPr>
          <w:rFonts w:ascii="Times New Roman" w:hAnsi="Times New Roman" w:cs="Times New Roman"/>
          <w:sz w:val="24"/>
          <w:szCs w:val="24"/>
        </w:rPr>
        <w:t>§ 63 lõikes 5</w:t>
      </w:r>
      <w:r w:rsidR="00EE3E97" w:rsidRPr="00141CA1">
        <w:rPr>
          <w:rFonts w:ascii="Times New Roman" w:hAnsi="Times New Roman" w:cs="Times New Roman"/>
          <w:sz w:val="24"/>
          <w:szCs w:val="24"/>
          <w:vertAlign w:val="superscript"/>
        </w:rPr>
        <w:t>2</w:t>
      </w:r>
      <w:r w:rsidR="00EE3E97" w:rsidRPr="00141CA1">
        <w:rPr>
          <w:rFonts w:ascii="Times New Roman" w:hAnsi="Times New Roman" w:cs="Times New Roman"/>
          <w:sz w:val="24"/>
          <w:szCs w:val="24"/>
        </w:rPr>
        <w:t xml:space="preserve"> sätestatud </w:t>
      </w:r>
      <w:r w:rsidR="00EE3E97">
        <w:rPr>
          <w:rFonts w:ascii="Times New Roman" w:hAnsi="Times New Roman" w:cs="Times New Roman"/>
          <w:sz w:val="24"/>
          <w:szCs w:val="24"/>
        </w:rPr>
        <w:t xml:space="preserve">tingimustele vastavaid </w:t>
      </w:r>
      <w:r w:rsidR="00EE3E97" w:rsidRPr="00141CA1">
        <w:rPr>
          <w:rFonts w:ascii="Times New Roman" w:hAnsi="Times New Roman" w:cs="Times New Roman"/>
          <w:sz w:val="24"/>
          <w:szCs w:val="24"/>
        </w:rPr>
        <w:t>täiendava kogumispensioni kindlustuslepingu</w:t>
      </w:r>
      <w:r w:rsidR="00EE3E97">
        <w:rPr>
          <w:rFonts w:ascii="Times New Roman" w:hAnsi="Times New Roman" w:cs="Times New Roman"/>
          <w:sz w:val="24"/>
          <w:szCs w:val="24"/>
        </w:rPr>
        <w:t xml:space="preserve"> osalist väljamakset ja</w:t>
      </w:r>
      <w:r w:rsidR="00EE3E97" w:rsidRPr="00141CA1">
        <w:rPr>
          <w:rFonts w:ascii="Times New Roman" w:hAnsi="Times New Roman" w:cs="Times New Roman"/>
          <w:sz w:val="24"/>
          <w:szCs w:val="24"/>
        </w:rPr>
        <w:t xml:space="preserve"> ülesöeldud</w:t>
      </w:r>
      <w:r w:rsidR="00EE3E97">
        <w:rPr>
          <w:rFonts w:ascii="Times New Roman" w:hAnsi="Times New Roman" w:cs="Times New Roman"/>
          <w:sz w:val="24"/>
          <w:szCs w:val="24"/>
        </w:rPr>
        <w:t xml:space="preserve"> lepingu</w:t>
      </w:r>
      <w:r w:rsidR="00EE3E97" w:rsidRPr="00141CA1">
        <w:rPr>
          <w:rFonts w:ascii="Times New Roman" w:hAnsi="Times New Roman" w:cs="Times New Roman"/>
          <w:sz w:val="24"/>
          <w:szCs w:val="24"/>
        </w:rPr>
        <w:t xml:space="preserve"> tagastusväärtust</w:t>
      </w:r>
      <w:r w:rsidR="0076075A">
        <w:rPr>
          <w:rFonts w:ascii="Times New Roman" w:hAnsi="Times New Roman" w:cs="Times New Roman"/>
          <w:sz w:val="24"/>
          <w:szCs w:val="24"/>
        </w:rPr>
        <w:t>;</w:t>
      </w:r>
      <w:r w:rsidR="00EE3E97">
        <w:rPr>
          <w:rFonts w:ascii="Times New Roman" w:hAnsi="Times New Roman" w:cs="Times New Roman"/>
          <w:sz w:val="24"/>
          <w:szCs w:val="24"/>
        </w:rPr>
        <w:t>“</w:t>
      </w:r>
      <w:r w:rsidR="00AE79B6">
        <w:rPr>
          <w:rFonts w:ascii="Times New Roman" w:hAnsi="Times New Roman" w:cs="Times New Roman"/>
          <w:sz w:val="24"/>
          <w:szCs w:val="24"/>
        </w:rPr>
        <w:t>;</w:t>
      </w:r>
      <w:r w:rsidR="00EE3E97" w:rsidRPr="00141CA1">
        <w:rPr>
          <w:rFonts w:ascii="Times New Roman" w:hAnsi="Times New Roman" w:cs="Times New Roman"/>
          <w:sz w:val="24"/>
          <w:szCs w:val="24"/>
        </w:rPr>
        <w:t xml:space="preserve"> </w:t>
      </w:r>
    </w:p>
    <w:p w14:paraId="173CD65D" w14:textId="77777777" w:rsidR="007D6D1E" w:rsidRDefault="007D6D1E" w:rsidP="00BC1D5A">
      <w:pPr>
        <w:spacing w:after="0" w:line="240" w:lineRule="auto"/>
        <w:jc w:val="both"/>
        <w:rPr>
          <w:rFonts w:ascii="Times New Roman" w:hAnsi="Times New Roman" w:cs="Times New Roman"/>
          <w:sz w:val="24"/>
          <w:szCs w:val="24"/>
        </w:rPr>
      </w:pPr>
    </w:p>
    <w:p w14:paraId="44D0A793" w14:textId="78341FA0" w:rsidR="008869D8" w:rsidRDefault="008869D8" w:rsidP="00BC1D5A">
      <w:pPr>
        <w:spacing w:after="0" w:line="240" w:lineRule="auto"/>
        <w:jc w:val="both"/>
        <w:rPr>
          <w:rFonts w:ascii="Times New Roman" w:hAnsi="Times New Roman" w:cs="Times New Roman"/>
          <w:sz w:val="24"/>
          <w:szCs w:val="24"/>
        </w:rPr>
      </w:pPr>
      <w:r w:rsidRPr="00AA316E">
        <w:rPr>
          <w:rFonts w:ascii="Times New Roman" w:hAnsi="Times New Roman" w:cs="Times New Roman"/>
          <w:b/>
          <w:bCs/>
          <w:sz w:val="24"/>
          <w:szCs w:val="24"/>
        </w:rPr>
        <w:t>2)</w:t>
      </w:r>
      <w:r>
        <w:rPr>
          <w:rFonts w:ascii="Times New Roman" w:hAnsi="Times New Roman" w:cs="Times New Roman"/>
          <w:sz w:val="24"/>
          <w:szCs w:val="24"/>
        </w:rPr>
        <w:t xml:space="preserve"> paragrahvi 21 lõike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esimeses lauses asendatakse tekstiosa „</w:t>
      </w:r>
      <w:r w:rsidRPr="008869D8">
        <w:rPr>
          <w:rFonts w:ascii="Times New Roman" w:hAnsi="Times New Roman" w:cs="Times New Roman"/>
          <w:sz w:val="24"/>
          <w:szCs w:val="24"/>
        </w:rPr>
        <w:t>ülesöeldud täiendava kogumispensioni kindlustuslepingu tagastusväärtust kogumispensionide seaduse § 63 lõike 5</w:t>
      </w:r>
      <w:r w:rsidRPr="008869D8">
        <w:rPr>
          <w:rFonts w:ascii="Times New Roman" w:hAnsi="Times New Roman" w:cs="Times New Roman"/>
          <w:sz w:val="24"/>
          <w:szCs w:val="24"/>
          <w:vertAlign w:val="superscript"/>
        </w:rPr>
        <w:t>2</w:t>
      </w:r>
      <w:r w:rsidRPr="008869D8">
        <w:rPr>
          <w:rFonts w:ascii="Times New Roman" w:hAnsi="Times New Roman" w:cs="Times New Roman"/>
          <w:sz w:val="24"/>
          <w:szCs w:val="24"/>
        </w:rPr>
        <w:t xml:space="preserve"> kohaselt</w:t>
      </w:r>
      <w:r>
        <w:rPr>
          <w:rFonts w:ascii="Times New Roman" w:hAnsi="Times New Roman" w:cs="Times New Roman"/>
          <w:sz w:val="24"/>
          <w:szCs w:val="24"/>
        </w:rPr>
        <w:t>“ tekstiosaga „</w:t>
      </w:r>
      <w:bookmarkStart w:id="150" w:name="_Hlk168315213"/>
      <w:r>
        <w:rPr>
          <w:rFonts w:ascii="Times New Roman" w:hAnsi="Times New Roman" w:cs="Times New Roman"/>
          <w:sz w:val="24"/>
          <w:szCs w:val="24"/>
        </w:rPr>
        <w:t>kogumispensionide seaduse § 63 lõike 5</w:t>
      </w:r>
      <w:r>
        <w:rPr>
          <w:rFonts w:ascii="Times New Roman" w:hAnsi="Times New Roman" w:cs="Times New Roman"/>
          <w:sz w:val="24"/>
          <w:szCs w:val="24"/>
          <w:vertAlign w:val="superscript"/>
        </w:rPr>
        <w:t>2</w:t>
      </w:r>
      <w:r>
        <w:rPr>
          <w:rFonts w:ascii="Times New Roman" w:hAnsi="Times New Roman" w:cs="Times New Roman"/>
          <w:sz w:val="24"/>
          <w:szCs w:val="24"/>
        </w:rPr>
        <w:t xml:space="preserve"> kohaselt teise lepingu osalist väljamakset või </w:t>
      </w:r>
      <w:r w:rsidRPr="008869D8">
        <w:rPr>
          <w:rFonts w:ascii="Times New Roman" w:hAnsi="Times New Roman" w:cs="Times New Roman"/>
          <w:sz w:val="24"/>
          <w:szCs w:val="24"/>
        </w:rPr>
        <w:t>ülesöeldud lepingu tagastusväärtust</w:t>
      </w:r>
      <w:bookmarkEnd w:id="150"/>
      <w:r>
        <w:rPr>
          <w:rFonts w:ascii="Times New Roman" w:hAnsi="Times New Roman" w:cs="Times New Roman"/>
          <w:sz w:val="24"/>
          <w:szCs w:val="24"/>
        </w:rPr>
        <w:t>“;</w:t>
      </w:r>
    </w:p>
    <w:p w14:paraId="02AE2534" w14:textId="6DD5FAE7" w:rsidR="00AA316E" w:rsidRDefault="00AA316E" w:rsidP="00BC1D5A">
      <w:pPr>
        <w:spacing w:after="0" w:line="240" w:lineRule="auto"/>
        <w:jc w:val="both"/>
        <w:rPr>
          <w:rFonts w:ascii="Times New Roman" w:hAnsi="Times New Roman" w:cs="Times New Roman"/>
          <w:sz w:val="24"/>
          <w:szCs w:val="24"/>
        </w:rPr>
      </w:pPr>
    </w:p>
    <w:p w14:paraId="5A4AE34C" w14:textId="77777777" w:rsidR="00A46810" w:rsidRDefault="00AA316E" w:rsidP="00BC1D5A">
      <w:pPr>
        <w:spacing w:after="0" w:line="240" w:lineRule="auto"/>
        <w:jc w:val="both"/>
        <w:rPr>
          <w:rFonts w:ascii="Times New Roman" w:hAnsi="Times New Roman" w:cs="Times New Roman"/>
          <w:sz w:val="24"/>
          <w:szCs w:val="24"/>
        </w:rPr>
      </w:pPr>
      <w:r w:rsidRPr="00A46810">
        <w:rPr>
          <w:rFonts w:ascii="Times New Roman" w:hAnsi="Times New Roman" w:cs="Times New Roman"/>
          <w:b/>
          <w:bCs/>
          <w:sz w:val="24"/>
          <w:szCs w:val="24"/>
        </w:rPr>
        <w:t>3)</w:t>
      </w:r>
      <w:r>
        <w:rPr>
          <w:rFonts w:ascii="Times New Roman" w:hAnsi="Times New Roman" w:cs="Times New Roman"/>
          <w:sz w:val="24"/>
          <w:szCs w:val="24"/>
        </w:rPr>
        <w:t xml:space="preserve"> paragrahvi 21 lõi</w:t>
      </w:r>
      <w:r w:rsidR="00A46810">
        <w:rPr>
          <w:rFonts w:ascii="Times New Roman" w:hAnsi="Times New Roman" w:cs="Times New Roman"/>
          <w:sz w:val="24"/>
          <w:szCs w:val="24"/>
        </w:rPr>
        <w:t>g</w:t>
      </w:r>
      <w:r>
        <w:rPr>
          <w:rFonts w:ascii="Times New Roman" w:hAnsi="Times New Roman" w:cs="Times New Roman"/>
          <w:sz w:val="24"/>
          <w:szCs w:val="24"/>
        </w:rPr>
        <w:t>e 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A46810">
        <w:rPr>
          <w:rFonts w:ascii="Times New Roman" w:hAnsi="Times New Roman" w:cs="Times New Roman"/>
          <w:sz w:val="24"/>
          <w:szCs w:val="24"/>
        </w:rPr>
        <w:t>muudetakse ja sõnastatakse järgmiselt:</w:t>
      </w:r>
    </w:p>
    <w:p w14:paraId="48DC0033" w14:textId="67661E6F" w:rsidR="0049506D" w:rsidRDefault="00A46810" w:rsidP="00BC1D5A">
      <w:pPr>
        <w:spacing w:after="0" w:line="240" w:lineRule="auto"/>
        <w:jc w:val="both"/>
        <w:rPr>
          <w:rFonts w:ascii="Times New Roman" w:hAnsi="Times New Roman" w:cs="Times New Roman"/>
          <w:sz w:val="24"/>
          <w:szCs w:val="24"/>
        </w:rPr>
      </w:pPr>
      <w:bookmarkStart w:id="151" w:name="_Hlk167094659"/>
      <w:r>
        <w:rPr>
          <w:rFonts w:ascii="Times New Roman" w:hAnsi="Times New Roman" w:cs="Times New Roman"/>
          <w:sz w:val="24"/>
          <w:szCs w:val="24"/>
        </w:rPr>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A46810">
        <w:rPr>
          <w:rFonts w:ascii="Times New Roman" w:hAnsi="Times New Roman" w:cs="Times New Roman"/>
          <w:sz w:val="24"/>
          <w:szCs w:val="24"/>
        </w:rPr>
        <w:t>Kui vabatahtliku pensionifondi osakud on omandatud kogumispensionide seaduse § 63 lõike 5</w:t>
      </w:r>
      <w:r w:rsidRPr="00A46810">
        <w:rPr>
          <w:rFonts w:ascii="Times New Roman" w:hAnsi="Times New Roman" w:cs="Times New Roman"/>
          <w:sz w:val="24"/>
          <w:szCs w:val="24"/>
          <w:vertAlign w:val="superscript"/>
        </w:rPr>
        <w:t>2</w:t>
      </w:r>
      <w:r w:rsidRPr="00A46810">
        <w:rPr>
          <w:rFonts w:ascii="Times New Roman" w:hAnsi="Times New Roman" w:cs="Times New Roman"/>
          <w:sz w:val="24"/>
          <w:szCs w:val="24"/>
        </w:rPr>
        <w:t xml:space="preserve"> kohaselt täiendava kogumispensioni kindlustuslepingu</w:t>
      </w:r>
      <w:r>
        <w:rPr>
          <w:rFonts w:ascii="Times New Roman" w:hAnsi="Times New Roman" w:cs="Times New Roman"/>
          <w:sz w:val="24"/>
          <w:szCs w:val="24"/>
        </w:rPr>
        <w:t xml:space="preserve"> osalise väljamakse</w:t>
      </w:r>
      <w:r w:rsidRPr="00A46810">
        <w:rPr>
          <w:rFonts w:ascii="Times New Roman" w:hAnsi="Times New Roman" w:cs="Times New Roman"/>
          <w:sz w:val="24"/>
          <w:szCs w:val="24"/>
        </w:rPr>
        <w:t xml:space="preserve"> </w:t>
      </w:r>
      <w:r>
        <w:rPr>
          <w:rFonts w:ascii="Times New Roman" w:hAnsi="Times New Roman" w:cs="Times New Roman"/>
          <w:sz w:val="24"/>
          <w:szCs w:val="24"/>
        </w:rPr>
        <w:t xml:space="preserve">või </w:t>
      </w:r>
      <w:commentRangeStart w:id="152"/>
      <w:r>
        <w:rPr>
          <w:rFonts w:ascii="Times New Roman" w:hAnsi="Times New Roman" w:cs="Times New Roman"/>
          <w:sz w:val="24"/>
          <w:szCs w:val="24"/>
        </w:rPr>
        <w:t>üles</w:t>
      </w:r>
      <w:del w:id="153" w:author="Mari Koik" w:date="2024-06-03T13:53:00Z">
        <w:r w:rsidDel="007410B4">
          <w:rPr>
            <w:rFonts w:ascii="Times New Roman" w:hAnsi="Times New Roman" w:cs="Times New Roman"/>
            <w:sz w:val="24"/>
            <w:szCs w:val="24"/>
          </w:rPr>
          <w:delText xml:space="preserve"> </w:delText>
        </w:r>
      </w:del>
      <w:r>
        <w:rPr>
          <w:rFonts w:ascii="Times New Roman" w:hAnsi="Times New Roman" w:cs="Times New Roman"/>
          <w:sz w:val="24"/>
          <w:szCs w:val="24"/>
        </w:rPr>
        <w:t>öeldud</w:t>
      </w:r>
      <w:commentRangeEnd w:id="152"/>
      <w:r w:rsidR="00CA2547">
        <w:rPr>
          <w:rStyle w:val="Kommentaariviide"/>
        </w:rPr>
        <w:commentReference w:id="152"/>
      </w:r>
      <w:r>
        <w:rPr>
          <w:rFonts w:ascii="Times New Roman" w:hAnsi="Times New Roman" w:cs="Times New Roman"/>
          <w:sz w:val="24"/>
          <w:szCs w:val="24"/>
        </w:rPr>
        <w:t xml:space="preserve"> lepingu </w:t>
      </w:r>
      <w:r w:rsidRPr="00A46810">
        <w:rPr>
          <w:rFonts w:ascii="Times New Roman" w:hAnsi="Times New Roman" w:cs="Times New Roman"/>
          <w:sz w:val="24"/>
          <w:szCs w:val="24"/>
        </w:rPr>
        <w:t xml:space="preserve">tagastusväärtuse eest, arvestatakse viieaastast tähtaega </w:t>
      </w:r>
      <w:r>
        <w:rPr>
          <w:rFonts w:ascii="Times New Roman" w:hAnsi="Times New Roman" w:cs="Times New Roman"/>
          <w:sz w:val="24"/>
          <w:szCs w:val="24"/>
        </w:rPr>
        <w:t xml:space="preserve">selle </w:t>
      </w:r>
      <w:r w:rsidRPr="00A46810">
        <w:rPr>
          <w:rFonts w:ascii="Times New Roman" w:hAnsi="Times New Roman" w:cs="Times New Roman"/>
          <w:sz w:val="24"/>
          <w:szCs w:val="24"/>
        </w:rPr>
        <w:t xml:space="preserve">lepingu sõlmimisest arvates, kui </w:t>
      </w:r>
      <w:commentRangeStart w:id="154"/>
      <w:del w:id="155" w:author="Mari Koik" w:date="2024-05-31T16:10:00Z">
        <w:r w:rsidRPr="00A46810" w:rsidDel="0075004E">
          <w:rPr>
            <w:rFonts w:ascii="Times New Roman" w:hAnsi="Times New Roman" w:cs="Times New Roman"/>
            <w:sz w:val="24"/>
            <w:szCs w:val="24"/>
          </w:rPr>
          <w:delText xml:space="preserve">see toimus </w:delText>
        </w:r>
      </w:del>
      <w:r w:rsidRPr="00A46810">
        <w:rPr>
          <w:rFonts w:ascii="Times New Roman" w:hAnsi="Times New Roman" w:cs="Times New Roman"/>
          <w:sz w:val="24"/>
          <w:szCs w:val="24"/>
        </w:rPr>
        <w:t>osakuomanik</w:t>
      </w:r>
      <w:del w:id="156" w:author="Mari Koik" w:date="2024-05-31T16:10:00Z">
        <w:r w:rsidRPr="00A46810" w:rsidDel="0075004E">
          <w:rPr>
            <w:rFonts w:ascii="Times New Roman" w:hAnsi="Times New Roman" w:cs="Times New Roman"/>
            <w:sz w:val="24"/>
            <w:szCs w:val="24"/>
          </w:rPr>
          <w:delText>u poolt</w:delText>
        </w:r>
      </w:del>
      <w:ins w:id="157" w:author="Mari Koik" w:date="2024-05-31T16:10:00Z">
        <w:r w:rsidR="0075004E">
          <w:rPr>
            <w:rFonts w:ascii="Times New Roman" w:hAnsi="Times New Roman" w:cs="Times New Roman"/>
            <w:sz w:val="24"/>
            <w:szCs w:val="24"/>
          </w:rPr>
          <w:t xml:space="preserve"> sõlmis lepingu</w:t>
        </w:r>
      </w:ins>
      <w:r w:rsidRPr="00A46810">
        <w:rPr>
          <w:rFonts w:ascii="Times New Roman" w:hAnsi="Times New Roman" w:cs="Times New Roman"/>
          <w:sz w:val="24"/>
          <w:szCs w:val="24"/>
        </w:rPr>
        <w:t xml:space="preserve"> </w:t>
      </w:r>
      <w:commentRangeEnd w:id="154"/>
      <w:r w:rsidR="00BC7665">
        <w:rPr>
          <w:rStyle w:val="Kommentaariviide"/>
        </w:rPr>
        <w:commentReference w:id="154"/>
      </w:r>
      <w:r w:rsidRPr="00A46810">
        <w:rPr>
          <w:rFonts w:ascii="Times New Roman" w:hAnsi="Times New Roman" w:cs="Times New Roman"/>
          <w:sz w:val="24"/>
          <w:szCs w:val="24"/>
        </w:rPr>
        <w:t>vabatahtliku pensionifondi osakute esmasest omandamisest varem.</w:t>
      </w:r>
      <w:r>
        <w:rPr>
          <w:rFonts w:ascii="Times New Roman" w:hAnsi="Times New Roman" w:cs="Times New Roman"/>
          <w:sz w:val="24"/>
          <w:szCs w:val="24"/>
        </w:rPr>
        <w:t>“</w:t>
      </w:r>
      <w:r w:rsidR="00AE79B6">
        <w:rPr>
          <w:rFonts w:ascii="Times New Roman" w:hAnsi="Times New Roman" w:cs="Times New Roman"/>
          <w:sz w:val="24"/>
          <w:szCs w:val="24"/>
        </w:rPr>
        <w:t>.</w:t>
      </w:r>
    </w:p>
    <w:bookmarkEnd w:id="151"/>
    <w:p w14:paraId="29B644CE" w14:textId="77777777" w:rsidR="00BC1D5A" w:rsidRDefault="00BC1D5A" w:rsidP="00BC1D5A">
      <w:pPr>
        <w:spacing w:after="0" w:line="240" w:lineRule="auto"/>
        <w:jc w:val="both"/>
        <w:rPr>
          <w:rFonts w:ascii="Times New Roman" w:hAnsi="Times New Roman" w:cs="Times New Roman"/>
          <w:sz w:val="24"/>
          <w:szCs w:val="24"/>
        </w:rPr>
      </w:pPr>
    </w:p>
    <w:p w14:paraId="795D25C3" w14:textId="3B008AF4" w:rsidR="000A6AF1" w:rsidRPr="0049506D"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 6. Väärtpaberituru seaduse muutmine</w:t>
      </w:r>
    </w:p>
    <w:p w14:paraId="79E53073" w14:textId="288F7805"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Väärtpaberituru seaduses tehakse järgmised muudatused:</w:t>
      </w:r>
    </w:p>
    <w:p w14:paraId="370C808B" w14:textId="77777777" w:rsidR="000A6AF1"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1)</w:t>
      </w:r>
      <w:r>
        <w:rPr>
          <w:rFonts w:ascii="Times New Roman" w:hAnsi="Times New Roman" w:cs="Times New Roman"/>
          <w:sz w:val="24"/>
          <w:szCs w:val="24"/>
        </w:rPr>
        <w:t xml:space="preserve"> paragrahvi 237</w:t>
      </w:r>
      <w:r>
        <w:rPr>
          <w:rFonts w:ascii="Times New Roman" w:hAnsi="Times New Roman" w:cs="Times New Roman"/>
          <w:sz w:val="24"/>
          <w:szCs w:val="24"/>
          <w:vertAlign w:val="superscript"/>
        </w:rPr>
        <w:t>88</w:t>
      </w:r>
      <w:r>
        <w:rPr>
          <w:rFonts w:ascii="Times New Roman" w:hAnsi="Times New Roman" w:cs="Times New Roman"/>
          <w:sz w:val="24"/>
          <w:szCs w:val="24"/>
        </w:rPr>
        <w:t xml:space="preserve"> lõikes 1 asendatakse tekstiosa „300 trahviühikut“ tekstiosaga „</w:t>
      </w:r>
      <w:r w:rsidRPr="00810078">
        <w:rPr>
          <w:rFonts w:ascii="Times New Roman" w:hAnsi="Times New Roman" w:cs="Times New Roman"/>
          <w:sz w:val="24"/>
          <w:szCs w:val="24"/>
        </w:rPr>
        <w:t>5 000 000 eurot või kuni kahekordses väärteo tulemusel teenitud kasule või ära hoitud kahjule vastavas summas</w:t>
      </w:r>
      <w:r>
        <w:rPr>
          <w:rFonts w:ascii="Times New Roman" w:hAnsi="Times New Roman" w:cs="Times New Roman"/>
          <w:sz w:val="24"/>
          <w:szCs w:val="24"/>
        </w:rPr>
        <w:t>“;</w:t>
      </w:r>
    </w:p>
    <w:p w14:paraId="75AC22B8" w14:textId="77777777" w:rsidR="000A6AF1" w:rsidRDefault="000A6AF1" w:rsidP="00BC1D5A">
      <w:pPr>
        <w:spacing w:after="0" w:line="240" w:lineRule="auto"/>
        <w:jc w:val="both"/>
        <w:rPr>
          <w:rFonts w:ascii="Times New Roman" w:hAnsi="Times New Roman" w:cs="Times New Roman"/>
          <w:sz w:val="24"/>
          <w:szCs w:val="24"/>
        </w:rPr>
      </w:pPr>
    </w:p>
    <w:p w14:paraId="324E4761" w14:textId="2ABC2E63" w:rsidR="00AF1E45"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2</w:t>
      </w:r>
      <w:r w:rsidRPr="00810078">
        <w:rPr>
          <w:rFonts w:ascii="Times New Roman" w:hAnsi="Times New Roman" w:cs="Times New Roman"/>
          <w:b/>
          <w:bCs/>
          <w:sz w:val="24"/>
          <w:szCs w:val="24"/>
        </w:rPr>
        <w:t>)</w:t>
      </w:r>
      <w:r>
        <w:rPr>
          <w:rFonts w:ascii="Times New Roman" w:hAnsi="Times New Roman" w:cs="Times New Roman"/>
          <w:sz w:val="24"/>
          <w:szCs w:val="24"/>
        </w:rPr>
        <w:t xml:space="preserve"> paragrahvi 237</w:t>
      </w:r>
      <w:r>
        <w:rPr>
          <w:rFonts w:ascii="Times New Roman" w:hAnsi="Times New Roman" w:cs="Times New Roman"/>
          <w:sz w:val="24"/>
          <w:szCs w:val="24"/>
          <w:vertAlign w:val="superscript"/>
        </w:rPr>
        <w:t>88</w:t>
      </w:r>
      <w:r>
        <w:rPr>
          <w:rFonts w:ascii="Times New Roman" w:hAnsi="Times New Roman" w:cs="Times New Roman"/>
          <w:sz w:val="24"/>
          <w:szCs w:val="24"/>
        </w:rPr>
        <w:t xml:space="preserve"> lõikes 2 asendatakse tekstiosa „400 000 eurot“ tekstiosaga „</w:t>
      </w:r>
      <w:r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r>
        <w:rPr>
          <w:rFonts w:ascii="Times New Roman" w:hAnsi="Times New Roman" w:cs="Times New Roman"/>
          <w:sz w:val="24"/>
          <w:szCs w:val="24"/>
        </w:rPr>
        <w:t>“</w:t>
      </w:r>
      <w:r w:rsidR="00AF1E45">
        <w:rPr>
          <w:rFonts w:ascii="Times New Roman" w:hAnsi="Times New Roman" w:cs="Times New Roman"/>
          <w:sz w:val="24"/>
          <w:szCs w:val="24"/>
        </w:rPr>
        <w:t>;</w:t>
      </w:r>
    </w:p>
    <w:p w14:paraId="661D12D3" w14:textId="77777777" w:rsidR="001F1E0B" w:rsidRDefault="001F1E0B" w:rsidP="00BC1D5A">
      <w:pPr>
        <w:spacing w:after="0" w:line="240" w:lineRule="auto"/>
        <w:jc w:val="both"/>
        <w:rPr>
          <w:rFonts w:ascii="Times New Roman" w:hAnsi="Times New Roman" w:cs="Times New Roman"/>
          <w:sz w:val="24"/>
          <w:szCs w:val="24"/>
        </w:rPr>
      </w:pPr>
    </w:p>
    <w:p w14:paraId="4356F7D3" w14:textId="46BE0105" w:rsidR="00AF1E45" w:rsidDel="00963929" w:rsidRDefault="00AF1E45" w:rsidP="00BC1D5A">
      <w:pPr>
        <w:spacing w:after="0" w:line="240" w:lineRule="auto"/>
        <w:jc w:val="both"/>
        <w:rPr>
          <w:del w:id="158" w:author="Iivika Sale" w:date="2024-06-04T16:24:00Z"/>
          <w:rFonts w:ascii="Times New Roman" w:hAnsi="Times New Roman" w:cs="Times New Roman"/>
          <w:sz w:val="24"/>
          <w:szCs w:val="24"/>
        </w:rPr>
      </w:pPr>
      <w:r w:rsidRPr="00AF1E45">
        <w:rPr>
          <w:rFonts w:ascii="Times New Roman" w:hAnsi="Times New Roman" w:cs="Times New Roman"/>
          <w:b/>
          <w:bCs/>
          <w:sz w:val="24"/>
          <w:szCs w:val="24"/>
        </w:rPr>
        <w:t>3)</w:t>
      </w:r>
      <w:r>
        <w:rPr>
          <w:rFonts w:ascii="Times New Roman" w:hAnsi="Times New Roman" w:cs="Times New Roman"/>
          <w:sz w:val="24"/>
          <w:szCs w:val="24"/>
        </w:rPr>
        <w:t xml:space="preserve"> seaduse normitehnilist märkust täiendatakse tekstiosaga</w:t>
      </w:r>
      <w:del w:id="159" w:author="Iivika Sale" w:date="2024-06-04T16:24:00Z">
        <w:r w:rsidDel="00963929">
          <w:rPr>
            <w:rFonts w:ascii="Times New Roman" w:hAnsi="Times New Roman" w:cs="Times New Roman"/>
            <w:sz w:val="24"/>
            <w:szCs w:val="24"/>
          </w:rPr>
          <w:delText>:</w:delText>
        </w:r>
      </w:del>
      <w:ins w:id="160" w:author="Iivika Sale" w:date="2024-06-04T16:25:00Z">
        <w:r w:rsidR="00963929">
          <w:rPr>
            <w:rFonts w:ascii="Times New Roman" w:hAnsi="Times New Roman" w:cs="Times New Roman"/>
            <w:sz w:val="24"/>
            <w:szCs w:val="24"/>
          </w:rPr>
          <w:t xml:space="preserve"> </w:t>
        </w:r>
      </w:ins>
    </w:p>
    <w:p w14:paraId="19495878" w14:textId="1E980CD1" w:rsidR="008E51D8" w:rsidRDefault="00AF1E45"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„Komisjoni delegeeritud direktiiv </w:t>
      </w:r>
      <w:r w:rsidRPr="00AF1E45">
        <w:rPr>
          <w:rFonts w:ascii="Times New Roman" w:hAnsi="Times New Roman" w:cs="Times New Roman"/>
          <w:sz w:val="24"/>
          <w:szCs w:val="24"/>
        </w:rPr>
        <w:t>(EL) 2021/1269, millega muudetakse delegeeritud direktiivi (EL) 2017/593 seoses jätkusuutlikkustegurite arvestamise</w:t>
      </w:r>
      <w:r>
        <w:rPr>
          <w:rFonts w:ascii="Times New Roman" w:hAnsi="Times New Roman" w:cs="Times New Roman"/>
          <w:sz w:val="24"/>
          <w:szCs w:val="24"/>
        </w:rPr>
        <w:t xml:space="preserve"> </w:t>
      </w:r>
      <w:r w:rsidRPr="00AF1E45">
        <w:rPr>
          <w:rFonts w:ascii="Times New Roman" w:hAnsi="Times New Roman" w:cs="Times New Roman"/>
          <w:sz w:val="24"/>
          <w:szCs w:val="24"/>
        </w:rPr>
        <w:t xml:space="preserve">lõimimisega </w:t>
      </w:r>
      <w:proofErr w:type="spellStart"/>
      <w:r w:rsidRPr="00AF1E45">
        <w:rPr>
          <w:rFonts w:ascii="Times New Roman" w:hAnsi="Times New Roman" w:cs="Times New Roman"/>
          <w:sz w:val="24"/>
          <w:szCs w:val="24"/>
        </w:rPr>
        <w:t>tootejuhtimiskohustustesse</w:t>
      </w:r>
      <w:proofErr w:type="spellEnd"/>
      <w:r>
        <w:rPr>
          <w:rFonts w:ascii="Times New Roman" w:hAnsi="Times New Roman" w:cs="Times New Roman"/>
          <w:sz w:val="24"/>
          <w:szCs w:val="24"/>
        </w:rPr>
        <w:t xml:space="preserve"> (ELT</w:t>
      </w:r>
      <w:r w:rsidRPr="00002E9E">
        <w:rPr>
          <w:rFonts w:ascii="Times New Roman" w:hAnsi="Times New Roman" w:cs="Times New Roman"/>
          <w:sz w:val="24"/>
          <w:szCs w:val="24"/>
        </w:rPr>
        <w:t xml:space="preserve"> L 277, </w:t>
      </w:r>
      <w:r w:rsidR="009408C4">
        <w:rPr>
          <w:rFonts w:ascii="Times New Roman" w:hAnsi="Times New Roman" w:cs="Times New Roman"/>
          <w:sz w:val="24"/>
          <w:szCs w:val="24"/>
        </w:rPr>
        <w:t>0</w:t>
      </w:r>
      <w:r w:rsidRPr="00002E9E">
        <w:rPr>
          <w:rFonts w:ascii="Times New Roman" w:hAnsi="Times New Roman" w:cs="Times New Roman"/>
          <w:sz w:val="24"/>
          <w:szCs w:val="24"/>
        </w:rPr>
        <w:t>2.</w:t>
      </w:r>
      <w:r w:rsidR="009408C4">
        <w:rPr>
          <w:rFonts w:ascii="Times New Roman" w:hAnsi="Times New Roman" w:cs="Times New Roman"/>
          <w:sz w:val="24"/>
          <w:szCs w:val="24"/>
        </w:rPr>
        <w:t>0</w:t>
      </w:r>
      <w:r w:rsidRPr="00002E9E">
        <w:rPr>
          <w:rFonts w:ascii="Times New Roman" w:hAnsi="Times New Roman" w:cs="Times New Roman"/>
          <w:sz w:val="24"/>
          <w:szCs w:val="24"/>
        </w:rPr>
        <w:t xml:space="preserve">8.2021, </w:t>
      </w:r>
      <w:r>
        <w:rPr>
          <w:rFonts w:ascii="Times New Roman" w:hAnsi="Times New Roman" w:cs="Times New Roman"/>
          <w:sz w:val="24"/>
          <w:szCs w:val="24"/>
        </w:rPr>
        <w:t>lk</w:t>
      </w:r>
      <w:r w:rsidRPr="00002E9E">
        <w:rPr>
          <w:rFonts w:ascii="Times New Roman" w:hAnsi="Times New Roman" w:cs="Times New Roman"/>
          <w:sz w:val="24"/>
          <w:szCs w:val="24"/>
        </w:rPr>
        <w:t xml:space="preserve"> 1</w:t>
      </w:r>
      <w:r>
        <w:rPr>
          <w:rFonts w:ascii="Times New Roman" w:hAnsi="Times New Roman" w:cs="Times New Roman"/>
          <w:sz w:val="24"/>
          <w:szCs w:val="24"/>
        </w:rPr>
        <w:t>37–40).“</w:t>
      </w:r>
      <w:r w:rsidR="00AE79B6">
        <w:rPr>
          <w:rFonts w:ascii="Times New Roman" w:hAnsi="Times New Roman" w:cs="Times New Roman"/>
          <w:sz w:val="24"/>
          <w:szCs w:val="24"/>
        </w:rPr>
        <w:t>.</w:t>
      </w:r>
    </w:p>
    <w:p w14:paraId="4AA6579A" w14:textId="77777777" w:rsidR="008E51D8" w:rsidRDefault="008E51D8" w:rsidP="00BC1D5A">
      <w:pPr>
        <w:spacing w:after="0" w:line="240" w:lineRule="auto"/>
        <w:jc w:val="both"/>
        <w:rPr>
          <w:rFonts w:ascii="Times New Roman" w:hAnsi="Times New Roman" w:cs="Times New Roman"/>
          <w:sz w:val="24"/>
          <w:szCs w:val="24"/>
        </w:rPr>
      </w:pPr>
    </w:p>
    <w:bookmarkEnd w:id="149"/>
    <w:p w14:paraId="0F564AAF" w14:textId="7F334A46" w:rsidR="008D6B5A" w:rsidRPr="000E2C75" w:rsidRDefault="00E52B8D" w:rsidP="00BC1D5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0A6AF1">
        <w:rPr>
          <w:rFonts w:ascii="Times New Roman" w:hAnsi="Times New Roman" w:cs="Times New Roman"/>
          <w:b/>
          <w:bCs/>
          <w:sz w:val="24"/>
          <w:szCs w:val="24"/>
        </w:rPr>
        <w:t>7</w:t>
      </w:r>
      <w:r>
        <w:rPr>
          <w:rFonts w:ascii="Times New Roman" w:hAnsi="Times New Roman" w:cs="Times New Roman"/>
          <w:b/>
          <w:bCs/>
          <w:sz w:val="24"/>
          <w:szCs w:val="24"/>
        </w:rPr>
        <w:t xml:space="preserve">. </w:t>
      </w:r>
      <w:r w:rsidR="000E2C75" w:rsidRPr="000E2C75">
        <w:rPr>
          <w:rFonts w:ascii="Times New Roman" w:hAnsi="Times New Roman" w:cs="Times New Roman"/>
          <w:b/>
          <w:bCs/>
          <w:sz w:val="24"/>
          <w:szCs w:val="24"/>
        </w:rPr>
        <w:t>Seaduse jõustumine</w:t>
      </w:r>
    </w:p>
    <w:p w14:paraId="310E12CE" w14:textId="7A879386" w:rsidR="00007B13" w:rsidRPr="00007B13" w:rsidRDefault="00007B13" w:rsidP="00BC1D5A">
      <w:pPr>
        <w:spacing w:after="0" w:line="240" w:lineRule="auto"/>
        <w:rPr>
          <w:rFonts w:ascii="Times New Roman" w:hAnsi="Times New Roman" w:cs="Times New Roman"/>
          <w:sz w:val="24"/>
          <w:szCs w:val="24"/>
        </w:rPr>
      </w:pPr>
      <w:bookmarkStart w:id="161" w:name="_Hlk127194194"/>
      <w:r>
        <w:rPr>
          <w:rFonts w:ascii="Times New Roman" w:hAnsi="Times New Roman" w:cs="Times New Roman"/>
          <w:sz w:val="24"/>
          <w:szCs w:val="24"/>
        </w:rPr>
        <w:t xml:space="preserve">Käesoleva seaduse § 1 </w:t>
      </w:r>
      <w:r w:rsidRPr="00007B13">
        <w:rPr>
          <w:rFonts w:ascii="Times New Roman" w:hAnsi="Times New Roman" w:cs="Times New Roman"/>
          <w:sz w:val="24"/>
          <w:szCs w:val="24"/>
        </w:rPr>
        <w:t xml:space="preserve">punktid </w:t>
      </w:r>
      <w:r w:rsidR="00257ECB">
        <w:rPr>
          <w:rFonts w:ascii="Times New Roman" w:hAnsi="Times New Roman" w:cs="Times New Roman"/>
          <w:sz w:val="24"/>
          <w:szCs w:val="24"/>
        </w:rPr>
        <w:t>6</w:t>
      </w:r>
      <w:r w:rsidR="00D93C4F">
        <w:rPr>
          <w:rFonts w:ascii="Times New Roman" w:hAnsi="Times New Roman" w:cs="Times New Roman"/>
          <w:sz w:val="24"/>
          <w:szCs w:val="24"/>
        </w:rPr>
        <w:t xml:space="preserve"> ja 8</w:t>
      </w:r>
      <w:r w:rsidRPr="00007B13">
        <w:rPr>
          <w:rFonts w:ascii="Times New Roman" w:hAnsi="Times New Roman" w:cs="Times New Roman"/>
          <w:sz w:val="24"/>
          <w:szCs w:val="24"/>
        </w:rPr>
        <w:t>–</w:t>
      </w:r>
      <w:r w:rsidR="00D93C4F">
        <w:rPr>
          <w:rFonts w:ascii="Times New Roman" w:hAnsi="Times New Roman" w:cs="Times New Roman"/>
          <w:sz w:val="24"/>
          <w:szCs w:val="24"/>
        </w:rPr>
        <w:t>22</w:t>
      </w:r>
      <w:r w:rsidRPr="00007B13">
        <w:rPr>
          <w:rFonts w:ascii="Times New Roman" w:hAnsi="Times New Roman" w:cs="Times New Roman"/>
          <w:sz w:val="24"/>
          <w:szCs w:val="24"/>
        </w:rPr>
        <w:t xml:space="preserve"> jõustuvad 202</w:t>
      </w:r>
      <w:r w:rsidR="000A6AF1">
        <w:rPr>
          <w:rFonts w:ascii="Times New Roman" w:hAnsi="Times New Roman" w:cs="Times New Roman"/>
          <w:sz w:val="24"/>
          <w:szCs w:val="24"/>
        </w:rPr>
        <w:t>5</w:t>
      </w:r>
      <w:r w:rsidRPr="00007B13">
        <w:rPr>
          <w:rFonts w:ascii="Times New Roman" w:hAnsi="Times New Roman" w:cs="Times New Roman"/>
          <w:sz w:val="24"/>
          <w:szCs w:val="24"/>
        </w:rPr>
        <w:t xml:space="preserve">. aasta 1. </w:t>
      </w:r>
      <w:r w:rsidR="00257ECB">
        <w:rPr>
          <w:rFonts w:ascii="Times New Roman" w:hAnsi="Times New Roman" w:cs="Times New Roman"/>
          <w:sz w:val="24"/>
          <w:szCs w:val="24"/>
        </w:rPr>
        <w:t>juunil</w:t>
      </w:r>
      <w:r w:rsidRPr="00007B13">
        <w:rPr>
          <w:rFonts w:ascii="Times New Roman" w:hAnsi="Times New Roman" w:cs="Times New Roman"/>
          <w:sz w:val="24"/>
          <w:szCs w:val="24"/>
        </w:rPr>
        <w:t>.</w:t>
      </w:r>
    </w:p>
    <w:bookmarkEnd w:id="161"/>
    <w:p w14:paraId="4FFB1F75" w14:textId="03F42DA0" w:rsidR="00007B13" w:rsidRDefault="00007B13" w:rsidP="007D3754">
      <w:pPr>
        <w:spacing w:after="0" w:line="240" w:lineRule="auto"/>
        <w:rPr>
          <w:rFonts w:ascii="Times New Roman" w:hAnsi="Times New Roman" w:cs="Times New Roman"/>
          <w:sz w:val="24"/>
          <w:szCs w:val="24"/>
        </w:rPr>
      </w:pPr>
    </w:p>
    <w:p w14:paraId="323F290C" w14:textId="77777777" w:rsidR="0031337B" w:rsidRDefault="0031337B" w:rsidP="007D3754">
      <w:pPr>
        <w:spacing w:after="0" w:line="240" w:lineRule="auto"/>
        <w:rPr>
          <w:rFonts w:ascii="Times New Roman" w:hAnsi="Times New Roman" w:cs="Times New Roman"/>
          <w:sz w:val="24"/>
          <w:szCs w:val="24"/>
        </w:rPr>
      </w:pPr>
    </w:p>
    <w:p w14:paraId="48E109F3" w14:textId="77777777" w:rsidR="0031337B" w:rsidRDefault="0031337B" w:rsidP="007D3754">
      <w:pPr>
        <w:spacing w:after="0" w:line="240" w:lineRule="auto"/>
        <w:rPr>
          <w:rFonts w:ascii="Times New Roman" w:hAnsi="Times New Roman" w:cs="Times New Roman"/>
          <w:sz w:val="24"/>
          <w:szCs w:val="24"/>
        </w:rPr>
      </w:pPr>
    </w:p>
    <w:p w14:paraId="5D6DE32B" w14:textId="5A5F7FC4" w:rsidR="007D3754" w:rsidRDefault="000A6AF1" w:rsidP="007D3754">
      <w:pPr>
        <w:pStyle w:val="Standard"/>
        <w:tabs>
          <w:tab w:val="left" w:pos="0"/>
        </w:tabs>
        <w:jc w:val="both"/>
      </w:pPr>
      <w:r>
        <w:t xml:space="preserve">Lauri </w:t>
      </w:r>
      <w:proofErr w:type="spellStart"/>
      <w:r>
        <w:t>Hussar</w:t>
      </w:r>
      <w:proofErr w:type="spellEnd"/>
    </w:p>
    <w:p w14:paraId="5BB0DB1C" w14:textId="77777777" w:rsidR="007D3754" w:rsidRDefault="007D3754" w:rsidP="007D3754">
      <w:pPr>
        <w:pStyle w:val="Standard"/>
        <w:jc w:val="both"/>
      </w:pPr>
      <w:r>
        <w:t>Riigikogu esimees</w:t>
      </w:r>
    </w:p>
    <w:p w14:paraId="01708EE8" w14:textId="77777777" w:rsidR="0031337B" w:rsidRDefault="0031337B" w:rsidP="007D3754">
      <w:pPr>
        <w:pStyle w:val="Standard"/>
        <w:tabs>
          <w:tab w:val="left" w:pos="0"/>
        </w:tabs>
        <w:jc w:val="both"/>
      </w:pPr>
    </w:p>
    <w:p w14:paraId="6FB66F8C" w14:textId="755919F1" w:rsidR="007D3754" w:rsidRDefault="007D3754" w:rsidP="007D3754">
      <w:pPr>
        <w:pStyle w:val="Standard"/>
        <w:pBdr>
          <w:bottom w:val="single" w:sz="12" w:space="11" w:color="auto"/>
        </w:pBdr>
        <w:jc w:val="both"/>
      </w:pPr>
      <w:r>
        <w:t>Tallinn,</w:t>
      </w:r>
      <w:r>
        <w:tab/>
      </w:r>
      <w:r>
        <w:tab/>
        <w:t>202</w:t>
      </w:r>
      <w:r w:rsidR="008E51D8">
        <w:t>4</w:t>
      </w:r>
    </w:p>
    <w:p w14:paraId="38555382" w14:textId="77777777" w:rsidR="007D3754" w:rsidRDefault="007D3754" w:rsidP="007D3754">
      <w:pPr>
        <w:pStyle w:val="Standard"/>
        <w:jc w:val="both"/>
        <w:rPr>
          <w:color w:val="auto"/>
        </w:rPr>
      </w:pPr>
      <w:r>
        <w:rPr>
          <w:color w:val="auto"/>
        </w:rPr>
        <w:t>Algatab Vabariigi Valitsus</w:t>
      </w:r>
    </w:p>
    <w:p w14:paraId="3C718056" w14:textId="77777777" w:rsidR="007D3754" w:rsidRDefault="007D3754" w:rsidP="007D3754">
      <w:pPr>
        <w:pStyle w:val="Standard"/>
        <w:jc w:val="both"/>
      </w:pPr>
    </w:p>
    <w:p w14:paraId="562FDDCB" w14:textId="507A6D33" w:rsidR="00865FDD" w:rsidRDefault="007D3754" w:rsidP="00BC1D5A">
      <w:pPr>
        <w:pStyle w:val="Standard"/>
        <w:jc w:val="both"/>
      </w:pPr>
      <w:r w:rsidRPr="006A7979">
        <w:t>(allkirjastatud digitaalselt)</w:t>
      </w:r>
    </w:p>
    <w:sectPr w:rsidR="00865FDD">
      <w:headerReference w:type="default" r:id="rId1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oik" w:date="2024-06-03T13:59:00Z" w:initials="MK">
    <w:p w14:paraId="0CDB6FAC" w14:textId="77777777" w:rsidR="006F3D04" w:rsidRDefault="00CA2547" w:rsidP="0028445D">
      <w:pPr>
        <w:pStyle w:val="Kommentaaritekst"/>
      </w:pPr>
      <w:r>
        <w:rPr>
          <w:rStyle w:val="Kommentaariviide"/>
        </w:rPr>
        <w:annotationRef/>
      </w:r>
      <w:r w:rsidR="006F3D04">
        <w:t xml:space="preserve">Täname hästi toimetatud eelnõu eest! Mõned keeleettepanekud allpool siiski teen. </w:t>
      </w:r>
    </w:p>
  </w:comment>
  <w:comment w:id="24" w:author="Mari Koik" w:date="2024-06-03T11:06:00Z" w:initials="MK">
    <w:p w14:paraId="0196179A" w14:textId="77777777" w:rsidR="006F3D04" w:rsidRDefault="00127FD7" w:rsidP="001D34F5">
      <w:pPr>
        <w:pStyle w:val="Kommentaaritekst"/>
      </w:pPr>
      <w:r>
        <w:rPr>
          <w:rStyle w:val="Kommentaariviide"/>
        </w:rPr>
        <w:annotationRef/>
      </w:r>
      <w:r w:rsidR="006F3D04">
        <w:t>Ühtlustasin sõnastuse KoPSi olemasoleva sõnastusega.</w:t>
      </w:r>
    </w:p>
  </w:comment>
  <w:comment w:id="28" w:author="Mari Koik" w:date="2024-06-03T10:30:00Z" w:initials="MK">
    <w:p w14:paraId="672BA28D" w14:textId="1940A77A" w:rsidR="00557207" w:rsidRDefault="00BC7665" w:rsidP="00433F26">
      <w:pPr>
        <w:pStyle w:val="Kommentaaritekst"/>
      </w:pPr>
      <w:r>
        <w:rPr>
          <w:rStyle w:val="Kommentaariviide"/>
        </w:rPr>
        <w:annotationRef/>
      </w:r>
      <w:r w:rsidR="00557207">
        <w:t>Nii on ökonoomsem. Sama edaspidi.</w:t>
      </w:r>
    </w:p>
  </w:comment>
  <w:comment w:id="31" w:author="Mari Koik" w:date="2024-06-03T11:14:00Z" w:initials="MK">
    <w:p w14:paraId="06C0EE1D" w14:textId="77777777" w:rsidR="00182DD6" w:rsidRDefault="00182DD6" w:rsidP="0084200A">
      <w:pPr>
        <w:pStyle w:val="Kommentaaritekst"/>
      </w:pPr>
      <w:r>
        <w:rPr>
          <w:rStyle w:val="Kommentaariviide"/>
        </w:rPr>
        <w:annotationRef/>
      </w:r>
      <w:r>
        <w:t>Ühtlus p-ga 2</w:t>
      </w:r>
    </w:p>
  </w:comment>
  <w:comment w:id="35" w:author="Mari Koik" w:date="2024-06-03T11:15:00Z" w:initials="MK">
    <w:p w14:paraId="6A63E8EF" w14:textId="77777777" w:rsidR="00182DD6" w:rsidRDefault="00182DD6" w:rsidP="00E56A74">
      <w:pPr>
        <w:pStyle w:val="Kommentaaritekst"/>
      </w:pPr>
      <w:r>
        <w:rPr>
          <w:rStyle w:val="Kommentaariviide"/>
        </w:rPr>
        <w:annotationRef/>
      </w:r>
      <w:r>
        <w:t>Ühtlus p-ga 1</w:t>
      </w:r>
    </w:p>
  </w:comment>
  <w:comment w:id="37" w:author="Mari Koik" w:date="2024-06-03T11:28:00Z" w:initials="MK">
    <w:p w14:paraId="3C669FD5" w14:textId="77777777" w:rsidR="00C03257" w:rsidRDefault="00C03257" w:rsidP="00963BA2">
      <w:pPr>
        <w:pStyle w:val="Kommentaaritekst"/>
      </w:pPr>
      <w:r>
        <w:rPr>
          <w:rStyle w:val="Kommentaariviide"/>
        </w:rPr>
        <w:annotationRef/>
      </w:r>
      <w:r>
        <w:t>Lähtusin seletuskirjast. Loodetavasti on õige.</w:t>
      </w:r>
    </w:p>
  </w:comment>
  <w:comment w:id="56" w:author="Mari Koik" w:date="2024-06-03T10:39:00Z" w:initials="MK">
    <w:p w14:paraId="346C5A2B" w14:textId="77777777" w:rsidR="006F3D04" w:rsidRDefault="00557207" w:rsidP="00A222D0">
      <w:pPr>
        <w:pStyle w:val="Kommentaaritekst"/>
      </w:pPr>
      <w:r>
        <w:rPr>
          <w:rStyle w:val="Kommentaariviide"/>
        </w:rPr>
        <w:annotationRef/>
      </w:r>
      <w:r w:rsidR="006F3D04">
        <w:t xml:space="preserve">Selles paranduses ma kindel ei ole. Palun vaadake üle. Tegin paranduse seetõttu, et esialgsest tekstist ei olnud võimalik aru saada, millele viitas sõna "selle". </w:t>
      </w:r>
    </w:p>
  </w:comment>
  <w:comment w:id="62" w:author="Mari Koik" w:date="2024-06-03T10:42:00Z" w:initials="MK">
    <w:p w14:paraId="63B73980" w14:textId="045C4227" w:rsidR="00557207" w:rsidRDefault="00557207" w:rsidP="004543A7">
      <w:pPr>
        <w:pStyle w:val="Kommentaaritekst"/>
      </w:pPr>
      <w:r>
        <w:rPr>
          <w:rStyle w:val="Kommentaariviide"/>
        </w:rPr>
        <w:annotationRef/>
      </w:r>
      <w:r>
        <w:t>Siin sama küsimus. Millele viitab sõna "selle"?</w:t>
      </w:r>
    </w:p>
  </w:comment>
  <w:comment w:id="67" w:author="Mari Koik" w:date="2024-06-03T11:52:00Z" w:initials="MK">
    <w:p w14:paraId="2A6ED6A2" w14:textId="77777777" w:rsidR="002E26BF" w:rsidRDefault="002E26BF" w:rsidP="00730A5A">
      <w:pPr>
        <w:pStyle w:val="Kommentaaritekst"/>
      </w:pPr>
      <w:r>
        <w:rPr>
          <w:rStyle w:val="Kommentaariviide"/>
        </w:rPr>
        <w:annotationRef/>
      </w:r>
      <w:r>
        <w:t>Millel viitab "selle"?</w:t>
      </w:r>
    </w:p>
  </w:comment>
  <w:comment w:id="69" w:author="Mari Koik" w:date="2024-06-03T11:54:00Z" w:initials="MK">
    <w:p w14:paraId="5E160FEC" w14:textId="77777777" w:rsidR="002E26BF" w:rsidRDefault="002E26BF" w:rsidP="00AB5985">
      <w:pPr>
        <w:pStyle w:val="Kommentaaritekst"/>
      </w:pPr>
      <w:r>
        <w:rPr>
          <w:rStyle w:val="Kommentaariviide"/>
        </w:rPr>
        <w:annotationRef/>
      </w:r>
      <w:r>
        <w:t>Kas nii?</w:t>
      </w:r>
    </w:p>
  </w:comment>
  <w:comment w:id="76" w:author="Mari Koik" w:date="2024-06-03T12:13:00Z" w:initials="MK">
    <w:p w14:paraId="35BF55D1" w14:textId="77777777" w:rsidR="00292418" w:rsidRDefault="00292418" w:rsidP="00290E7F">
      <w:pPr>
        <w:pStyle w:val="Kommentaaritekst"/>
      </w:pPr>
      <w:r>
        <w:rPr>
          <w:rStyle w:val="Kommentaariviide"/>
        </w:rPr>
        <w:annotationRef/>
      </w:r>
      <w:r>
        <w:t>Kas nii võiks?</w:t>
      </w:r>
    </w:p>
  </w:comment>
  <w:comment w:id="81" w:author="Mari Koik" w:date="2024-05-31T13:35:00Z" w:initials="MK">
    <w:p w14:paraId="1FCCABB6" w14:textId="77777777" w:rsidR="00674461" w:rsidRDefault="00E075DA" w:rsidP="00CF6889">
      <w:pPr>
        <w:pStyle w:val="Kommentaaritekst"/>
      </w:pPr>
      <w:r>
        <w:rPr>
          <w:rStyle w:val="Kommentaariviide"/>
        </w:rPr>
        <w:annotationRef/>
      </w:r>
      <w:r w:rsidR="00674461">
        <w:t>Kas võiks proovida seda lõiget ikkagi natuke rohkem liigendada? Teha punktiloetelusid, kui vaja, teha lõikeid juurde?</w:t>
      </w:r>
    </w:p>
  </w:comment>
  <w:comment w:id="86" w:author="Mari Koik" w:date="2024-05-31T13:47:00Z" w:initials="MK">
    <w:p w14:paraId="21CD5C36" w14:textId="3041EBDB" w:rsidR="00134BB8" w:rsidRDefault="00134BB8" w:rsidP="00AD1A45">
      <w:pPr>
        <w:pStyle w:val="Kommentaaritekst"/>
      </w:pPr>
      <w:r>
        <w:rPr>
          <w:rStyle w:val="Kommentaariviide"/>
        </w:rPr>
        <w:annotationRef/>
      </w:r>
      <w:r>
        <w:t>Kas nii võiks?</w:t>
      </w:r>
    </w:p>
  </w:comment>
  <w:comment w:id="115" w:author="Mari Koik" w:date="2024-06-03T10:28:00Z" w:initials="MK">
    <w:p w14:paraId="0A7F9F16" w14:textId="77777777" w:rsidR="00BC7665" w:rsidRDefault="00BC7665" w:rsidP="00001139">
      <w:pPr>
        <w:pStyle w:val="Kommentaaritekst"/>
      </w:pPr>
      <w:r>
        <w:rPr>
          <w:rStyle w:val="Kommentaariviide"/>
        </w:rPr>
        <w:annotationRef/>
      </w:r>
      <w:r>
        <w:t>See on seal tõesti määratletud ehk defineeritud.</w:t>
      </w:r>
    </w:p>
  </w:comment>
  <w:comment w:id="121" w:author="Mari Koik" w:date="2024-06-03T10:29:00Z" w:initials="MK">
    <w:p w14:paraId="7F215A10" w14:textId="263DD6D6" w:rsidR="00BC7665" w:rsidRDefault="00BC7665" w:rsidP="00C72A8E">
      <w:pPr>
        <w:pStyle w:val="Kommentaaritekst"/>
      </w:pPr>
      <w:r>
        <w:rPr>
          <w:rStyle w:val="Kommentaariviide"/>
        </w:rPr>
        <w:annotationRef/>
      </w:r>
      <w:r>
        <w:t>Kas nii võiks?</w:t>
      </w:r>
    </w:p>
  </w:comment>
  <w:comment w:id="146" w:author="Mari Koik" w:date="2024-06-03T10:30:00Z" w:initials="MK">
    <w:p w14:paraId="360008C3" w14:textId="77777777" w:rsidR="00FA5CE8" w:rsidRDefault="00BC7665" w:rsidP="00092DB3">
      <w:pPr>
        <w:pStyle w:val="Kommentaaritekst"/>
      </w:pPr>
      <w:r>
        <w:rPr>
          <w:rStyle w:val="Kommentaariviide"/>
        </w:rPr>
        <w:annotationRef/>
      </w:r>
      <w:r w:rsidR="00FA5CE8">
        <w:t>Teisiti on ka õige, aga leidsin seadusest ainult lühema vormi, seega ühtlustasin.</w:t>
      </w:r>
    </w:p>
  </w:comment>
  <w:comment w:id="152" w:author="Mari Koik" w:date="2024-06-03T13:58:00Z" w:initials="MK">
    <w:p w14:paraId="5BC54ECF" w14:textId="77777777" w:rsidR="00CA2547" w:rsidRDefault="00CA2547" w:rsidP="001E3797">
      <w:pPr>
        <w:pStyle w:val="Kommentaaritekst"/>
      </w:pPr>
      <w:r>
        <w:rPr>
          <w:rStyle w:val="Kommentaariviide"/>
        </w:rPr>
        <w:annotationRef/>
      </w:r>
      <w:r>
        <w:t>kokku</w:t>
      </w:r>
    </w:p>
  </w:comment>
  <w:comment w:id="154" w:author="Mari Koik" w:date="2024-06-03T10:30:00Z" w:initials="MK">
    <w:p w14:paraId="354B05B8" w14:textId="662796DF" w:rsidR="00BC7665" w:rsidRDefault="00BC7665" w:rsidP="00B1216B">
      <w:pPr>
        <w:pStyle w:val="Kommentaaritekst"/>
      </w:pPr>
      <w:r>
        <w:rPr>
          <w:rStyle w:val="Kommentaariviide"/>
        </w:rPr>
        <w:annotationRef/>
      </w:r>
      <w:r>
        <w:t>Kas nii?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DB6FAC" w15:done="0"/>
  <w15:commentEx w15:paraId="0196179A" w15:done="0"/>
  <w15:commentEx w15:paraId="672BA28D" w15:done="0"/>
  <w15:commentEx w15:paraId="06C0EE1D" w15:done="0"/>
  <w15:commentEx w15:paraId="6A63E8EF" w15:done="0"/>
  <w15:commentEx w15:paraId="3C669FD5" w15:done="0"/>
  <w15:commentEx w15:paraId="346C5A2B" w15:done="0"/>
  <w15:commentEx w15:paraId="63B73980" w15:done="0"/>
  <w15:commentEx w15:paraId="2A6ED6A2" w15:done="0"/>
  <w15:commentEx w15:paraId="5E160FEC" w15:done="0"/>
  <w15:commentEx w15:paraId="35BF55D1" w15:done="0"/>
  <w15:commentEx w15:paraId="1FCCABB6" w15:done="0"/>
  <w15:commentEx w15:paraId="21CD5C36" w15:done="0"/>
  <w15:commentEx w15:paraId="0A7F9F16" w15:done="0"/>
  <w15:commentEx w15:paraId="7F215A10" w15:done="0"/>
  <w15:commentEx w15:paraId="360008C3" w15:done="0"/>
  <w15:commentEx w15:paraId="5BC54ECF" w15:done="0"/>
  <w15:commentEx w15:paraId="354B05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84AC7" w16cex:dateUtc="2024-06-03T10:59:00Z"/>
  <w16cex:commentExtensible w16cex:durableId="2A08221D" w16cex:dateUtc="2024-06-03T08:06:00Z"/>
  <w16cex:commentExtensible w16cex:durableId="2A0819DE" w16cex:dateUtc="2024-06-03T07:30:00Z"/>
  <w16cex:commentExtensible w16cex:durableId="2A08242C" w16cex:dateUtc="2024-06-03T08:14:00Z"/>
  <w16cex:commentExtensible w16cex:durableId="2A082464" w16cex:dateUtc="2024-06-03T08:15:00Z"/>
  <w16cex:commentExtensible w16cex:durableId="2A082753" w16cex:dateUtc="2024-06-03T08:28:00Z"/>
  <w16cex:commentExtensible w16cex:durableId="2A081BCC" w16cex:dateUtc="2024-06-03T07:39:00Z"/>
  <w16cex:commentExtensible w16cex:durableId="2A081C87" w16cex:dateUtc="2024-06-03T07:42:00Z"/>
  <w16cex:commentExtensible w16cex:durableId="2A082D08" w16cex:dateUtc="2024-06-03T08:52:00Z"/>
  <w16cex:commentExtensible w16cex:durableId="2A082D59" w16cex:dateUtc="2024-06-03T08:54:00Z"/>
  <w16cex:commentExtensible w16cex:durableId="2A0831E7" w16cex:dateUtc="2024-06-03T09:13:00Z"/>
  <w16cex:commentExtensible w16cex:durableId="2A04508C" w16cex:dateUtc="2024-05-31T10:35:00Z"/>
  <w16cex:commentExtensible w16cex:durableId="2A045383" w16cex:dateUtc="2024-05-31T10:47:00Z"/>
  <w16cex:commentExtensible w16cex:durableId="2A081959" w16cex:dateUtc="2024-06-03T07:28:00Z"/>
  <w16cex:commentExtensible w16cex:durableId="2A08197C" w16cex:dateUtc="2024-06-03T07:29:00Z"/>
  <w16cex:commentExtensible w16cex:durableId="2A0819AE" w16cex:dateUtc="2024-06-03T07:30:00Z"/>
  <w16cex:commentExtensible w16cex:durableId="2A084A8F" w16cex:dateUtc="2024-06-03T10:58:00Z"/>
  <w16cex:commentExtensible w16cex:durableId="2A0819C5" w16cex:dateUtc="2024-06-03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DB6FAC" w16cid:durableId="2A084AC7"/>
  <w16cid:commentId w16cid:paraId="0196179A" w16cid:durableId="2A08221D"/>
  <w16cid:commentId w16cid:paraId="672BA28D" w16cid:durableId="2A0819DE"/>
  <w16cid:commentId w16cid:paraId="06C0EE1D" w16cid:durableId="2A08242C"/>
  <w16cid:commentId w16cid:paraId="6A63E8EF" w16cid:durableId="2A082464"/>
  <w16cid:commentId w16cid:paraId="3C669FD5" w16cid:durableId="2A082753"/>
  <w16cid:commentId w16cid:paraId="346C5A2B" w16cid:durableId="2A081BCC"/>
  <w16cid:commentId w16cid:paraId="63B73980" w16cid:durableId="2A081C87"/>
  <w16cid:commentId w16cid:paraId="2A6ED6A2" w16cid:durableId="2A082D08"/>
  <w16cid:commentId w16cid:paraId="5E160FEC" w16cid:durableId="2A082D59"/>
  <w16cid:commentId w16cid:paraId="35BF55D1" w16cid:durableId="2A0831E7"/>
  <w16cid:commentId w16cid:paraId="1FCCABB6" w16cid:durableId="2A04508C"/>
  <w16cid:commentId w16cid:paraId="21CD5C36" w16cid:durableId="2A045383"/>
  <w16cid:commentId w16cid:paraId="0A7F9F16" w16cid:durableId="2A081959"/>
  <w16cid:commentId w16cid:paraId="7F215A10" w16cid:durableId="2A08197C"/>
  <w16cid:commentId w16cid:paraId="360008C3" w16cid:durableId="2A0819AE"/>
  <w16cid:commentId w16cid:paraId="5BC54ECF" w16cid:durableId="2A084A8F"/>
  <w16cid:commentId w16cid:paraId="354B05B8" w16cid:durableId="2A0819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5688" w14:textId="77777777" w:rsidR="00B223C6" w:rsidRDefault="00B223C6" w:rsidP="007D3754">
      <w:pPr>
        <w:spacing w:after="0" w:line="240" w:lineRule="auto"/>
      </w:pPr>
      <w:r>
        <w:separator/>
      </w:r>
    </w:p>
  </w:endnote>
  <w:endnote w:type="continuationSeparator" w:id="0">
    <w:p w14:paraId="47C06752" w14:textId="77777777" w:rsidR="00B223C6" w:rsidRDefault="00B223C6" w:rsidP="007D3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665452"/>
      <w:docPartObj>
        <w:docPartGallery w:val="Page Numbers (Bottom of Page)"/>
        <w:docPartUnique/>
      </w:docPartObj>
    </w:sdtPr>
    <w:sdtEndPr/>
    <w:sdtContent>
      <w:p w14:paraId="2CA02E02" w14:textId="7C1A2874" w:rsidR="007D3754" w:rsidRDefault="007D3754">
        <w:pPr>
          <w:pStyle w:val="Jalus"/>
          <w:jc w:val="center"/>
        </w:pPr>
        <w:r>
          <w:fldChar w:fldCharType="begin"/>
        </w:r>
        <w:r>
          <w:instrText>PAGE   \* MERGEFORMAT</w:instrText>
        </w:r>
        <w:r>
          <w:fldChar w:fldCharType="separate"/>
        </w:r>
        <w:r>
          <w:t>2</w:t>
        </w:r>
        <w:r>
          <w:fldChar w:fldCharType="end"/>
        </w:r>
      </w:p>
    </w:sdtContent>
  </w:sdt>
  <w:p w14:paraId="7786BE36" w14:textId="77777777" w:rsidR="007D3754" w:rsidRDefault="007D375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58242" w14:textId="77777777" w:rsidR="00B223C6" w:rsidRDefault="00B223C6" w:rsidP="007D3754">
      <w:pPr>
        <w:spacing w:after="0" w:line="240" w:lineRule="auto"/>
      </w:pPr>
      <w:r>
        <w:separator/>
      </w:r>
    </w:p>
  </w:footnote>
  <w:footnote w:type="continuationSeparator" w:id="0">
    <w:p w14:paraId="30A0F445" w14:textId="77777777" w:rsidR="00B223C6" w:rsidRDefault="00B223C6" w:rsidP="007D37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DEA5" w14:textId="4C10FC27" w:rsidR="007D3754" w:rsidRDefault="007D3754" w:rsidP="007D3754">
    <w:pPr>
      <w:spacing w:after="0" w:line="240" w:lineRule="auto"/>
      <w:jc w:val="right"/>
      <w:rPr>
        <w:rFonts w:ascii="Times New Roman" w:hAnsi="Times New Roman" w:cs="Times New Roman"/>
        <w:color w:val="000000" w:themeColor="text1"/>
        <w:sz w:val="24"/>
        <w:szCs w:val="24"/>
      </w:rPr>
    </w:pPr>
    <w:r w:rsidRPr="00D14BCA">
      <w:rPr>
        <w:rFonts w:ascii="Times New Roman" w:hAnsi="Times New Roman" w:cs="Times New Roman"/>
        <w:color w:val="000000" w:themeColor="text1"/>
        <w:sz w:val="24"/>
        <w:szCs w:val="24"/>
      </w:rPr>
      <w:t>EELNÕU</w:t>
    </w:r>
  </w:p>
  <w:p w14:paraId="594C23E6" w14:textId="477E2DC9" w:rsidR="007D3754" w:rsidRPr="00D14BCA" w:rsidRDefault="00794242" w:rsidP="007D3754">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7D3754">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5</w:t>
    </w:r>
    <w:r w:rsidR="007D3754">
      <w:rPr>
        <w:rFonts w:ascii="Times New Roman" w:hAnsi="Times New Roman" w:cs="Times New Roman"/>
        <w:color w:val="000000" w:themeColor="text1"/>
        <w:sz w:val="24"/>
        <w:szCs w:val="24"/>
      </w:rPr>
      <w:t>.202</w:t>
    </w:r>
    <w:r w:rsidR="00BC1D5A">
      <w:rPr>
        <w:rFonts w:ascii="Times New Roman" w:hAnsi="Times New Roman" w:cs="Times New Roman"/>
        <w:color w:val="000000" w:themeColor="text1"/>
        <w:sz w:val="24"/>
        <w:szCs w:val="24"/>
      </w:rPr>
      <w:t>4</w:t>
    </w:r>
    <w:r w:rsidR="007D3754" w:rsidRPr="00D14BCA">
      <w:rPr>
        <w:rFonts w:ascii="Times New Roman" w:hAnsi="Times New Roman" w:cs="Times New Roman"/>
        <w:color w:val="000000" w:themeColor="text1"/>
        <w:sz w:val="24"/>
        <w:szCs w:val="24"/>
      </w:rPr>
      <w:t xml:space="preserve"> </w:t>
    </w:r>
  </w:p>
  <w:p w14:paraId="0E33C649" w14:textId="04B26D1F" w:rsidR="007D3754" w:rsidRDefault="007D3754">
    <w:pPr>
      <w:pStyle w:val="Pis"/>
    </w:pPr>
  </w:p>
  <w:p w14:paraId="33C95F8A" w14:textId="77777777" w:rsidR="007D3754" w:rsidRDefault="007D375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6F2B"/>
    <w:multiLevelType w:val="hybridMultilevel"/>
    <w:tmpl w:val="C2A2738E"/>
    <w:lvl w:ilvl="0" w:tplc="2988AAA4">
      <w:start w:val="1"/>
      <w:numFmt w:val="decimal"/>
      <w:lvlText w:val="%1)"/>
      <w:lvlJc w:val="left"/>
      <w:pPr>
        <w:ind w:left="720" w:hanging="360"/>
      </w:pPr>
      <w:rPr>
        <w:rFonts w:ascii="Arial" w:hAnsi="Arial" w:cs="Arial" w:hint="default"/>
        <w:color w:val="202020"/>
        <w:sz w:val="21"/>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31C476AB"/>
    <w:multiLevelType w:val="hybridMultilevel"/>
    <w:tmpl w:val="B9BCFB20"/>
    <w:lvl w:ilvl="0" w:tplc="DEC605D2">
      <w:start w:val="1"/>
      <w:numFmt w:val="decimal"/>
      <w:lvlText w:val="%1)"/>
      <w:lvlJc w:val="left"/>
      <w:pPr>
        <w:ind w:left="720" w:hanging="360"/>
      </w:pPr>
      <w:rPr>
        <w:rFonts w:ascii="Calibri"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F1414BF"/>
    <w:multiLevelType w:val="hybridMultilevel"/>
    <w:tmpl w:val="18EA2452"/>
    <w:lvl w:ilvl="0" w:tplc="494C7EC6">
      <w:start w:val="1"/>
      <w:numFmt w:val="upp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400C5F3A"/>
    <w:multiLevelType w:val="hybridMultilevel"/>
    <w:tmpl w:val="C2C6D7EE"/>
    <w:lvl w:ilvl="0" w:tplc="AB36DFD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46224B57"/>
    <w:multiLevelType w:val="hybridMultilevel"/>
    <w:tmpl w:val="A0E609E4"/>
    <w:lvl w:ilvl="0" w:tplc="4926ACF4">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467E1469"/>
    <w:multiLevelType w:val="hybridMultilevel"/>
    <w:tmpl w:val="74A8CFE0"/>
    <w:lvl w:ilvl="0" w:tplc="18827A98">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6" w15:restartNumberingAfterBreak="0">
    <w:nsid w:val="469C1171"/>
    <w:multiLevelType w:val="hybridMultilevel"/>
    <w:tmpl w:val="A7A4D066"/>
    <w:lvl w:ilvl="0" w:tplc="B5CCCF92">
      <w:start w:val="3"/>
      <w:numFmt w:val="bullet"/>
      <w:lvlText w:val="-"/>
      <w:lvlJc w:val="left"/>
      <w:pPr>
        <w:ind w:left="1080" w:hanging="360"/>
      </w:pPr>
      <w:rPr>
        <w:rFonts w:ascii="Calibri" w:eastAsia="Times New Roman"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59083E14"/>
    <w:multiLevelType w:val="hybridMultilevel"/>
    <w:tmpl w:val="95BCDD1A"/>
    <w:lvl w:ilvl="0" w:tplc="D120334E">
      <w:numFmt w:val="bullet"/>
      <w:lvlText w:val="-"/>
      <w:lvlJc w:val="left"/>
      <w:pPr>
        <w:ind w:left="1080" w:hanging="360"/>
      </w:pPr>
      <w:rPr>
        <w:rFonts w:ascii="Times New Roman" w:eastAsiaTheme="minorHAnsi" w:hAnsi="Times New Roman" w:cs="Times New Roman" w:hint="default"/>
        <w:b w:val="0"/>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6FB135E2"/>
    <w:multiLevelType w:val="hybridMultilevel"/>
    <w:tmpl w:val="EBA010E6"/>
    <w:lvl w:ilvl="0" w:tplc="0425000F">
      <w:start w:val="1"/>
      <w:numFmt w:val="decimal"/>
      <w:lvlText w:val="%1."/>
      <w:lvlJc w:val="left"/>
      <w:pPr>
        <w:ind w:left="720" w:hanging="360"/>
      </w:pPr>
    </w:lvl>
    <w:lvl w:ilvl="1" w:tplc="84460AE4">
      <w:start w:val="1"/>
      <w:numFmt w:val="bullet"/>
      <w:lvlText w:val=""/>
      <w:lvlJc w:val="left"/>
      <w:pPr>
        <w:ind w:left="1440" w:hanging="360"/>
      </w:pPr>
      <w:rPr>
        <w:rFonts w:ascii="Symbol" w:hAnsi="Symbol" w:cs="Symbol"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7C22762E"/>
    <w:multiLevelType w:val="hybridMultilevel"/>
    <w:tmpl w:val="1ED2E6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F292304"/>
    <w:multiLevelType w:val="multilevel"/>
    <w:tmpl w:val="22FED0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10412052">
    <w:abstractNumId w:val="10"/>
  </w:num>
  <w:num w:numId="2" w16cid:durableId="464785115">
    <w:abstractNumId w:val="9"/>
  </w:num>
  <w:num w:numId="3" w16cid:durableId="117638231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2862295">
    <w:abstractNumId w:val="5"/>
  </w:num>
  <w:num w:numId="5" w16cid:durableId="14867014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29682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4264507">
    <w:abstractNumId w:val="6"/>
  </w:num>
  <w:num w:numId="8" w16cid:durableId="1304044780">
    <w:abstractNumId w:val="2"/>
  </w:num>
  <w:num w:numId="9" w16cid:durableId="1359696383">
    <w:abstractNumId w:val="7"/>
  </w:num>
  <w:num w:numId="10" w16cid:durableId="763188488">
    <w:abstractNumId w:val="3"/>
  </w:num>
  <w:num w:numId="11" w16cid:durableId="1750080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8DD"/>
    <w:rsid w:val="00002E9E"/>
    <w:rsid w:val="00007B13"/>
    <w:rsid w:val="00010D79"/>
    <w:rsid w:val="00037F13"/>
    <w:rsid w:val="000537A6"/>
    <w:rsid w:val="00056A3C"/>
    <w:rsid w:val="000854E0"/>
    <w:rsid w:val="00087370"/>
    <w:rsid w:val="00087CD6"/>
    <w:rsid w:val="0009106E"/>
    <w:rsid w:val="000925E7"/>
    <w:rsid w:val="00096E97"/>
    <w:rsid w:val="000A0224"/>
    <w:rsid w:val="000A6AF1"/>
    <w:rsid w:val="000A7687"/>
    <w:rsid w:val="000C349C"/>
    <w:rsid w:val="000D304E"/>
    <w:rsid w:val="000D3859"/>
    <w:rsid w:val="000E20B7"/>
    <w:rsid w:val="000E2C75"/>
    <w:rsid w:val="000E4474"/>
    <w:rsid w:val="000E70E7"/>
    <w:rsid w:val="000F22F6"/>
    <w:rsid w:val="000F3C6A"/>
    <w:rsid w:val="00120A10"/>
    <w:rsid w:val="0012136E"/>
    <w:rsid w:val="00127FD7"/>
    <w:rsid w:val="00134BB8"/>
    <w:rsid w:val="00152673"/>
    <w:rsid w:val="00170C19"/>
    <w:rsid w:val="00182DD6"/>
    <w:rsid w:val="00186E5D"/>
    <w:rsid w:val="00187638"/>
    <w:rsid w:val="001948C1"/>
    <w:rsid w:val="001A2FE0"/>
    <w:rsid w:val="001A7A43"/>
    <w:rsid w:val="001B1912"/>
    <w:rsid w:val="001D2CB8"/>
    <w:rsid w:val="001D5C7E"/>
    <w:rsid w:val="001E40ED"/>
    <w:rsid w:val="001F1E0B"/>
    <w:rsid w:val="00201B8D"/>
    <w:rsid w:val="002330CA"/>
    <w:rsid w:val="0023749B"/>
    <w:rsid w:val="00242A72"/>
    <w:rsid w:val="00243956"/>
    <w:rsid w:val="00254A02"/>
    <w:rsid w:val="00257ECB"/>
    <w:rsid w:val="00260BD0"/>
    <w:rsid w:val="00263A97"/>
    <w:rsid w:val="00270518"/>
    <w:rsid w:val="00292418"/>
    <w:rsid w:val="002A69ED"/>
    <w:rsid w:val="002B1607"/>
    <w:rsid w:val="002D17A4"/>
    <w:rsid w:val="002D55A1"/>
    <w:rsid w:val="002E1C33"/>
    <w:rsid w:val="002E26BF"/>
    <w:rsid w:val="002E3123"/>
    <w:rsid w:val="002E3C70"/>
    <w:rsid w:val="00303BB2"/>
    <w:rsid w:val="0031337B"/>
    <w:rsid w:val="00314909"/>
    <w:rsid w:val="00326386"/>
    <w:rsid w:val="0033559F"/>
    <w:rsid w:val="00337119"/>
    <w:rsid w:val="003552A4"/>
    <w:rsid w:val="00355DE8"/>
    <w:rsid w:val="003918CD"/>
    <w:rsid w:val="00393AB8"/>
    <w:rsid w:val="00394503"/>
    <w:rsid w:val="003E1FED"/>
    <w:rsid w:val="003E338C"/>
    <w:rsid w:val="00403647"/>
    <w:rsid w:val="00411951"/>
    <w:rsid w:val="00421FAF"/>
    <w:rsid w:val="0043459C"/>
    <w:rsid w:val="00442C66"/>
    <w:rsid w:val="0044664B"/>
    <w:rsid w:val="00467F3E"/>
    <w:rsid w:val="00486025"/>
    <w:rsid w:val="00490689"/>
    <w:rsid w:val="0049506D"/>
    <w:rsid w:val="00496DB4"/>
    <w:rsid w:val="004D16C6"/>
    <w:rsid w:val="004D7731"/>
    <w:rsid w:val="004E02B0"/>
    <w:rsid w:val="004E1EBF"/>
    <w:rsid w:val="004E4F0C"/>
    <w:rsid w:val="004F68C9"/>
    <w:rsid w:val="00514A09"/>
    <w:rsid w:val="00521C6C"/>
    <w:rsid w:val="00521EC2"/>
    <w:rsid w:val="005235BD"/>
    <w:rsid w:val="0052577F"/>
    <w:rsid w:val="00533BEA"/>
    <w:rsid w:val="005438F4"/>
    <w:rsid w:val="00557207"/>
    <w:rsid w:val="005701EB"/>
    <w:rsid w:val="005A4B28"/>
    <w:rsid w:val="005B3382"/>
    <w:rsid w:val="005B5594"/>
    <w:rsid w:val="005C12F3"/>
    <w:rsid w:val="005C1A3B"/>
    <w:rsid w:val="005C38F4"/>
    <w:rsid w:val="005D0AEE"/>
    <w:rsid w:val="005D7504"/>
    <w:rsid w:val="005E19AB"/>
    <w:rsid w:val="005E3327"/>
    <w:rsid w:val="005F598F"/>
    <w:rsid w:val="00606090"/>
    <w:rsid w:val="00612860"/>
    <w:rsid w:val="00620CA3"/>
    <w:rsid w:val="006248B1"/>
    <w:rsid w:val="00634634"/>
    <w:rsid w:val="00634CB8"/>
    <w:rsid w:val="00643E60"/>
    <w:rsid w:val="006507A9"/>
    <w:rsid w:val="00654C9A"/>
    <w:rsid w:val="00654CED"/>
    <w:rsid w:val="00655BC2"/>
    <w:rsid w:val="00657B80"/>
    <w:rsid w:val="006627BF"/>
    <w:rsid w:val="006629D5"/>
    <w:rsid w:val="00674461"/>
    <w:rsid w:val="00680E46"/>
    <w:rsid w:val="00683261"/>
    <w:rsid w:val="006A283B"/>
    <w:rsid w:val="006C3167"/>
    <w:rsid w:val="006D541B"/>
    <w:rsid w:val="006D5B76"/>
    <w:rsid w:val="006F14B2"/>
    <w:rsid w:val="006F3D04"/>
    <w:rsid w:val="006F601F"/>
    <w:rsid w:val="006F617D"/>
    <w:rsid w:val="007046F4"/>
    <w:rsid w:val="007066BB"/>
    <w:rsid w:val="007102B8"/>
    <w:rsid w:val="0071103D"/>
    <w:rsid w:val="00716013"/>
    <w:rsid w:val="0072167B"/>
    <w:rsid w:val="0072367D"/>
    <w:rsid w:val="007278E4"/>
    <w:rsid w:val="007410B4"/>
    <w:rsid w:val="0075004E"/>
    <w:rsid w:val="0076075A"/>
    <w:rsid w:val="0076163B"/>
    <w:rsid w:val="0076417A"/>
    <w:rsid w:val="00772D60"/>
    <w:rsid w:val="00774F4A"/>
    <w:rsid w:val="007907C6"/>
    <w:rsid w:val="00791FF1"/>
    <w:rsid w:val="00794242"/>
    <w:rsid w:val="007B2187"/>
    <w:rsid w:val="007D3754"/>
    <w:rsid w:val="007D6D1E"/>
    <w:rsid w:val="007E2AA8"/>
    <w:rsid w:val="007E3D0C"/>
    <w:rsid w:val="007F6FAD"/>
    <w:rsid w:val="00803072"/>
    <w:rsid w:val="00810078"/>
    <w:rsid w:val="00834583"/>
    <w:rsid w:val="00841E1A"/>
    <w:rsid w:val="008658A3"/>
    <w:rsid w:val="00865FDD"/>
    <w:rsid w:val="00882A2F"/>
    <w:rsid w:val="008869D8"/>
    <w:rsid w:val="00894215"/>
    <w:rsid w:val="008D163E"/>
    <w:rsid w:val="008D6B5A"/>
    <w:rsid w:val="008D7B19"/>
    <w:rsid w:val="008E51D8"/>
    <w:rsid w:val="008F28DD"/>
    <w:rsid w:val="008F4AD8"/>
    <w:rsid w:val="00922069"/>
    <w:rsid w:val="009408C4"/>
    <w:rsid w:val="00950898"/>
    <w:rsid w:val="00951EC3"/>
    <w:rsid w:val="00963929"/>
    <w:rsid w:val="00971368"/>
    <w:rsid w:val="00977A02"/>
    <w:rsid w:val="0098616F"/>
    <w:rsid w:val="009971C2"/>
    <w:rsid w:val="009A496F"/>
    <w:rsid w:val="009B02D8"/>
    <w:rsid w:val="009B2294"/>
    <w:rsid w:val="009C787A"/>
    <w:rsid w:val="009E19ED"/>
    <w:rsid w:val="009E2ED9"/>
    <w:rsid w:val="009E794E"/>
    <w:rsid w:val="009F7D51"/>
    <w:rsid w:val="00A40EA9"/>
    <w:rsid w:val="00A46810"/>
    <w:rsid w:val="00A75767"/>
    <w:rsid w:val="00A84F4F"/>
    <w:rsid w:val="00A97477"/>
    <w:rsid w:val="00AA15C7"/>
    <w:rsid w:val="00AA316E"/>
    <w:rsid w:val="00AC23B3"/>
    <w:rsid w:val="00AD470B"/>
    <w:rsid w:val="00AD5C11"/>
    <w:rsid w:val="00AE0B55"/>
    <w:rsid w:val="00AE1B99"/>
    <w:rsid w:val="00AE2150"/>
    <w:rsid w:val="00AE79B6"/>
    <w:rsid w:val="00AF1E45"/>
    <w:rsid w:val="00AF3FF0"/>
    <w:rsid w:val="00B02EFC"/>
    <w:rsid w:val="00B04E54"/>
    <w:rsid w:val="00B06F0B"/>
    <w:rsid w:val="00B223C6"/>
    <w:rsid w:val="00B25771"/>
    <w:rsid w:val="00B32643"/>
    <w:rsid w:val="00B40CB8"/>
    <w:rsid w:val="00B42074"/>
    <w:rsid w:val="00B42916"/>
    <w:rsid w:val="00B456C4"/>
    <w:rsid w:val="00B6095D"/>
    <w:rsid w:val="00B64975"/>
    <w:rsid w:val="00B70FAC"/>
    <w:rsid w:val="00B9092D"/>
    <w:rsid w:val="00B96FBD"/>
    <w:rsid w:val="00BA0C49"/>
    <w:rsid w:val="00BA6D6D"/>
    <w:rsid w:val="00BB7453"/>
    <w:rsid w:val="00BC1D5A"/>
    <w:rsid w:val="00BC7665"/>
    <w:rsid w:val="00BE1EC9"/>
    <w:rsid w:val="00BE6D9F"/>
    <w:rsid w:val="00C03257"/>
    <w:rsid w:val="00C1445B"/>
    <w:rsid w:val="00C15225"/>
    <w:rsid w:val="00C24CFA"/>
    <w:rsid w:val="00C32424"/>
    <w:rsid w:val="00C40673"/>
    <w:rsid w:val="00C523EE"/>
    <w:rsid w:val="00C54512"/>
    <w:rsid w:val="00C61A12"/>
    <w:rsid w:val="00C66B10"/>
    <w:rsid w:val="00C75A8D"/>
    <w:rsid w:val="00CA2547"/>
    <w:rsid w:val="00CB6F24"/>
    <w:rsid w:val="00CC1A33"/>
    <w:rsid w:val="00D20D35"/>
    <w:rsid w:val="00D25139"/>
    <w:rsid w:val="00D25C02"/>
    <w:rsid w:val="00D32ED8"/>
    <w:rsid w:val="00D37944"/>
    <w:rsid w:val="00D43801"/>
    <w:rsid w:val="00D45F11"/>
    <w:rsid w:val="00D506DA"/>
    <w:rsid w:val="00D67BAC"/>
    <w:rsid w:val="00D93C4F"/>
    <w:rsid w:val="00DB27F3"/>
    <w:rsid w:val="00DB6456"/>
    <w:rsid w:val="00DF6C97"/>
    <w:rsid w:val="00DF7135"/>
    <w:rsid w:val="00DF77B0"/>
    <w:rsid w:val="00E075DA"/>
    <w:rsid w:val="00E27648"/>
    <w:rsid w:val="00E34CEE"/>
    <w:rsid w:val="00E420A2"/>
    <w:rsid w:val="00E44DC1"/>
    <w:rsid w:val="00E4604E"/>
    <w:rsid w:val="00E52B8D"/>
    <w:rsid w:val="00E63409"/>
    <w:rsid w:val="00E644F0"/>
    <w:rsid w:val="00E64B45"/>
    <w:rsid w:val="00E652C2"/>
    <w:rsid w:val="00E95278"/>
    <w:rsid w:val="00EA0810"/>
    <w:rsid w:val="00EA2EF4"/>
    <w:rsid w:val="00EA61F2"/>
    <w:rsid w:val="00EC2207"/>
    <w:rsid w:val="00EC2DC7"/>
    <w:rsid w:val="00ED04CA"/>
    <w:rsid w:val="00ED223D"/>
    <w:rsid w:val="00EE3E97"/>
    <w:rsid w:val="00EE4FC8"/>
    <w:rsid w:val="00EF511C"/>
    <w:rsid w:val="00F209A1"/>
    <w:rsid w:val="00F2195F"/>
    <w:rsid w:val="00F25343"/>
    <w:rsid w:val="00F31839"/>
    <w:rsid w:val="00F37FC4"/>
    <w:rsid w:val="00F46443"/>
    <w:rsid w:val="00F67C2C"/>
    <w:rsid w:val="00F70FEE"/>
    <w:rsid w:val="00F838E2"/>
    <w:rsid w:val="00F86066"/>
    <w:rsid w:val="00F9070F"/>
    <w:rsid w:val="00F90B7A"/>
    <w:rsid w:val="00F953A7"/>
    <w:rsid w:val="00FA5CE8"/>
    <w:rsid w:val="00FB40E3"/>
    <w:rsid w:val="00FC0B1F"/>
    <w:rsid w:val="00FC560B"/>
    <w:rsid w:val="00FD0240"/>
    <w:rsid w:val="00FF0D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299570"/>
  <w15:chartTrackingRefBased/>
  <w15:docId w15:val="{2525150D-A357-4224-88ED-68A3EF624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8F28DD"/>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8F28DD"/>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8F28DD"/>
    <w:rPr>
      <w:b/>
      <w:bCs/>
    </w:rPr>
  </w:style>
  <w:style w:type="paragraph" w:styleId="Normaallaadveeb">
    <w:name w:val="Normal (Web)"/>
    <w:basedOn w:val="Normaallaad"/>
    <w:uiPriority w:val="99"/>
    <w:unhideWhenUsed/>
    <w:rsid w:val="008F28DD"/>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8F28DD"/>
    <w:pPr>
      <w:ind w:left="720"/>
      <w:contextualSpacing/>
    </w:pPr>
  </w:style>
  <w:style w:type="paragraph" w:styleId="Jutumullitekst">
    <w:name w:val="Balloon Text"/>
    <w:basedOn w:val="Normaallaad"/>
    <w:link w:val="JutumullitekstMrk"/>
    <w:uiPriority w:val="99"/>
    <w:semiHidden/>
    <w:unhideWhenUsed/>
    <w:rsid w:val="008F28D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F28DD"/>
    <w:rPr>
      <w:rFonts w:ascii="Segoe UI" w:hAnsi="Segoe UI" w:cs="Segoe UI"/>
      <w:sz w:val="18"/>
      <w:szCs w:val="18"/>
    </w:rPr>
  </w:style>
  <w:style w:type="character" w:styleId="Kommentaariviide">
    <w:name w:val="annotation reference"/>
    <w:basedOn w:val="Liguvaikefont"/>
    <w:uiPriority w:val="99"/>
    <w:semiHidden/>
    <w:unhideWhenUsed/>
    <w:rsid w:val="00F9070F"/>
    <w:rPr>
      <w:sz w:val="16"/>
      <w:szCs w:val="16"/>
    </w:rPr>
  </w:style>
  <w:style w:type="paragraph" w:styleId="Kommentaaritekst">
    <w:name w:val="annotation text"/>
    <w:basedOn w:val="Normaallaad"/>
    <w:link w:val="KommentaaritekstMrk"/>
    <w:uiPriority w:val="99"/>
    <w:unhideWhenUsed/>
    <w:rsid w:val="00F9070F"/>
    <w:pPr>
      <w:spacing w:line="240" w:lineRule="auto"/>
    </w:pPr>
    <w:rPr>
      <w:sz w:val="20"/>
      <w:szCs w:val="20"/>
    </w:rPr>
  </w:style>
  <w:style w:type="character" w:customStyle="1" w:styleId="KommentaaritekstMrk">
    <w:name w:val="Kommentaari tekst Märk"/>
    <w:basedOn w:val="Liguvaikefont"/>
    <w:link w:val="Kommentaaritekst"/>
    <w:uiPriority w:val="99"/>
    <w:rsid w:val="00F9070F"/>
    <w:rPr>
      <w:sz w:val="20"/>
      <w:szCs w:val="20"/>
    </w:rPr>
  </w:style>
  <w:style w:type="paragraph" w:styleId="Kommentaariteema">
    <w:name w:val="annotation subject"/>
    <w:basedOn w:val="Kommentaaritekst"/>
    <w:next w:val="Kommentaaritekst"/>
    <w:link w:val="KommentaariteemaMrk"/>
    <w:uiPriority w:val="99"/>
    <w:semiHidden/>
    <w:unhideWhenUsed/>
    <w:rsid w:val="00F9070F"/>
    <w:rPr>
      <w:b/>
      <w:bCs/>
    </w:rPr>
  </w:style>
  <w:style w:type="character" w:customStyle="1" w:styleId="KommentaariteemaMrk">
    <w:name w:val="Kommentaari teema Märk"/>
    <w:basedOn w:val="KommentaaritekstMrk"/>
    <w:link w:val="Kommentaariteema"/>
    <w:uiPriority w:val="99"/>
    <w:semiHidden/>
    <w:rsid w:val="00F9070F"/>
    <w:rPr>
      <w:b/>
      <w:bCs/>
      <w:sz w:val="20"/>
      <w:szCs w:val="20"/>
    </w:rPr>
  </w:style>
  <w:style w:type="character" w:customStyle="1" w:styleId="mm">
    <w:name w:val="mm"/>
    <w:basedOn w:val="Liguvaikefont"/>
    <w:rsid w:val="008D6B5A"/>
  </w:style>
  <w:style w:type="character" w:styleId="Hperlink">
    <w:name w:val="Hyperlink"/>
    <w:basedOn w:val="Liguvaikefont"/>
    <w:uiPriority w:val="99"/>
    <w:unhideWhenUsed/>
    <w:rsid w:val="008D6B5A"/>
    <w:rPr>
      <w:color w:val="0000FF"/>
      <w:u w:val="single"/>
    </w:rPr>
  </w:style>
  <w:style w:type="paragraph" w:styleId="Pis">
    <w:name w:val="header"/>
    <w:basedOn w:val="Normaallaad"/>
    <w:link w:val="PisMrk"/>
    <w:uiPriority w:val="99"/>
    <w:unhideWhenUsed/>
    <w:rsid w:val="007D3754"/>
    <w:pPr>
      <w:tabs>
        <w:tab w:val="center" w:pos="4536"/>
        <w:tab w:val="right" w:pos="9072"/>
      </w:tabs>
      <w:spacing w:after="0" w:line="240" w:lineRule="auto"/>
    </w:pPr>
  </w:style>
  <w:style w:type="character" w:customStyle="1" w:styleId="PisMrk">
    <w:name w:val="Päis Märk"/>
    <w:basedOn w:val="Liguvaikefont"/>
    <w:link w:val="Pis"/>
    <w:uiPriority w:val="99"/>
    <w:rsid w:val="007D3754"/>
  </w:style>
  <w:style w:type="paragraph" w:styleId="Jalus">
    <w:name w:val="footer"/>
    <w:basedOn w:val="Normaallaad"/>
    <w:link w:val="JalusMrk"/>
    <w:uiPriority w:val="99"/>
    <w:unhideWhenUsed/>
    <w:rsid w:val="007D3754"/>
    <w:pPr>
      <w:tabs>
        <w:tab w:val="center" w:pos="4536"/>
        <w:tab w:val="right" w:pos="9072"/>
      </w:tabs>
      <w:spacing w:after="0" w:line="240" w:lineRule="auto"/>
    </w:pPr>
  </w:style>
  <w:style w:type="character" w:customStyle="1" w:styleId="JalusMrk">
    <w:name w:val="Jalus Märk"/>
    <w:basedOn w:val="Liguvaikefont"/>
    <w:link w:val="Jalus"/>
    <w:uiPriority w:val="99"/>
    <w:rsid w:val="007D3754"/>
  </w:style>
  <w:style w:type="paragraph" w:customStyle="1" w:styleId="Standard">
    <w:name w:val="Standard"/>
    <w:rsid w:val="007D3754"/>
    <w:pPr>
      <w:widowControl w:val="0"/>
      <w:suppressAutoHyphens/>
      <w:autoSpaceDE w:val="0"/>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Redaktsioon">
    <w:name w:val="Revision"/>
    <w:hidden/>
    <w:uiPriority w:val="99"/>
    <w:semiHidden/>
    <w:rsid w:val="001A2FE0"/>
    <w:pPr>
      <w:spacing w:after="0" w:line="240" w:lineRule="auto"/>
    </w:pPr>
  </w:style>
  <w:style w:type="paragraph" w:customStyle="1" w:styleId="pealkiri">
    <w:name w:val="§_pealkiri"/>
    <w:basedOn w:val="Normaallaad"/>
    <w:qFormat/>
    <w:rsid w:val="00007B13"/>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customStyle="1" w:styleId="justumisetekst">
    <w:name w:val="jõustumise tekst"/>
    <w:basedOn w:val="Normaallaad"/>
    <w:next w:val="Normaallaad"/>
    <w:qFormat/>
    <w:rsid w:val="00007B13"/>
    <w:pPr>
      <w:suppressAutoHyphens/>
      <w:autoSpaceDN w:val="0"/>
      <w:adjustRightInd w:val="0"/>
      <w:spacing w:before="120" w:after="120" w:line="240" w:lineRule="auto"/>
      <w:jc w:val="both"/>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1A7A43"/>
    <w:rPr>
      <w:i/>
      <w:iCs/>
    </w:rPr>
  </w:style>
  <w:style w:type="character" w:customStyle="1" w:styleId="tyhik">
    <w:name w:val="tyhik"/>
    <w:basedOn w:val="Liguvaikefont"/>
    <w:rsid w:val="000E70E7"/>
  </w:style>
  <w:style w:type="character" w:styleId="Lahendamatamainimine">
    <w:name w:val="Unresolved Mention"/>
    <w:basedOn w:val="Liguvaikefont"/>
    <w:uiPriority w:val="99"/>
    <w:semiHidden/>
    <w:unhideWhenUsed/>
    <w:rsid w:val="005701EB"/>
    <w:rPr>
      <w:color w:val="605E5C"/>
      <w:shd w:val="clear" w:color="auto" w:fill="E1DFDD"/>
    </w:rPr>
  </w:style>
  <w:style w:type="paragraph" w:customStyle="1" w:styleId="Default">
    <w:name w:val="Default"/>
    <w:basedOn w:val="Normaallaad"/>
    <w:rsid w:val="0076417A"/>
    <w:pPr>
      <w:autoSpaceDE w:val="0"/>
      <w:autoSpaceDN w:val="0"/>
      <w:spacing w:after="0" w:line="240" w:lineRule="auto"/>
    </w:pPr>
    <w:rPr>
      <w:rFonts w:ascii="Calibri" w:hAnsi="Calibri" w:cs="Calibri"/>
      <w:color w:val="00000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8898">
      <w:bodyDiv w:val="1"/>
      <w:marLeft w:val="0"/>
      <w:marRight w:val="0"/>
      <w:marTop w:val="0"/>
      <w:marBottom w:val="0"/>
      <w:divBdr>
        <w:top w:val="none" w:sz="0" w:space="0" w:color="auto"/>
        <w:left w:val="none" w:sz="0" w:space="0" w:color="auto"/>
        <w:bottom w:val="none" w:sz="0" w:space="0" w:color="auto"/>
        <w:right w:val="none" w:sz="0" w:space="0" w:color="auto"/>
      </w:divBdr>
    </w:div>
    <w:div w:id="122967362">
      <w:bodyDiv w:val="1"/>
      <w:marLeft w:val="0"/>
      <w:marRight w:val="0"/>
      <w:marTop w:val="0"/>
      <w:marBottom w:val="0"/>
      <w:divBdr>
        <w:top w:val="none" w:sz="0" w:space="0" w:color="auto"/>
        <w:left w:val="none" w:sz="0" w:space="0" w:color="auto"/>
        <w:bottom w:val="none" w:sz="0" w:space="0" w:color="auto"/>
        <w:right w:val="none" w:sz="0" w:space="0" w:color="auto"/>
      </w:divBdr>
    </w:div>
    <w:div w:id="445806642">
      <w:bodyDiv w:val="1"/>
      <w:marLeft w:val="0"/>
      <w:marRight w:val="0"/>
      <w:marTop w:val="0"/>
      <w:marBottom w:val="0"/>
      <w:divBdr>
        <w:top w:val="none" w:sz="0" w:space="0" w:color="auto"/>
        <w:left w:val="none" w:sz="0" w:space="0" w:color="auto"/>
        <w:bottom w:val="none" w:sz="0" w:space="0" w:color="auto"/>
        <w:right w:val="none" w:sz="0" w:space="0" w:color="auto"/>
      </w:divBdr>
    </w:div>
    <w:div w:id="456948770">
      <w:bodyDiv w:val="1"/>
      <w:marLeft w:val="0"/>
      <w:marRight w:val="0"/>
      <w:marTop w:val="0"/>
      <w:marBottom w:val="0"/>
      <w:divBdr>
        <w:top w:val="none" w:sz="0" w:space="0" w:color="auto"/>
        <w:left w:val="none" w:sz="0" w:space="0" w:color="auto"/>
        <w:bottom w:val="none" w:sz="0" w:space="0" w:color="auto"/>
        <w:right w:val="none" w:sz="0" w:space="0" w:color="auto"/>
      </w:divBdr>
    </w:div>
    <w:div w:id="465857899">
      <w:bodyDiv w:val="1"/>
      <w:marLeft w:val="0"/>
      <w:marRight w:val="0"/>
      <w:marTop w:val="0"/>
      <w:marBottom w:val="0"/>
      <w:divBdr>
        <w:top w:val="none" w:sz="0" w:space="0" w:color="auto"/>
        <w:left w:val="none" w:sz="0" w:space="0" w:color="auto"/>
        <w:bottom w:val="none" w:sz="0" w:space="0" w:color="auto"/>
        <w:right w:val="none" w:sz="0" w:space="0" w:color="auto"/>
      </w:divBdr>
    </w:div>
    <w:div w:id="484274140">
      <w:bodyDiv w:val="1"/>
      <w:marLeft w:val="0"/>
      <w:marRight w:val="0"/>
      <w:marTop w:val="0"/>
      <w:marBottom w:val="0"/>
      <w:divBdr>
        <w:top w:val="none" w:sz="0" w:space="0" w:color="auto"/>
        <w:left w:val="none" w:sz="0" w:space="0" w:color="auto"/>
        <w:bottom w:val="none" w:sz="0" w:space="0" w:color="auto"/>
        <w:right w:val="none" w:sz="0" w:space="0" w:color="auto"/>
      </w:divBdr>
    </w:div>
    <w:div w:id="501315839">
      <w:bodyDiv w:val="1"/>
      <w:marLeft w:val="0"/>
      <w:marRight w:val="0"/>
      <w:marTop w:val="0"/>
      <w:marBottom w:val="0"/>
      <w:divBdr>
        <w:top w:val="none" w:sz="0" w:space="0" w:color="auto"/>
        <w:left w:val="none" w:sz="0" w:space="0" w:color="auto"/>
        <w:bottom w:val="none" w:sz="0" w:space="0" w:color="auto"/>
        <w:right w:val="none" w:sz="0" w:space="0" w:color="auto"/>
      </w:divBdr>
    </w:div>
    <w:div w:id="506679340">
      <w:bodyDiv w:val="1"/>
      <w:marLeft w:val="0"/>
      <w:marRight w:val="0"/>
      <w:marTop w:val="0"/>
      <w:marBottom w:val="0"/>
      <w:divBdr>
        <w:top w:val="none" w:sz="0" w:space="0" w:color="auto"/>
        <w:left w:val="none" w:sz="0" w:space="0" w:color="auto"/>
        <w:bottom w:val="none" w:sz="0" w:space="0" w:color="auto"/>
        <w:right w:val="none" w:sz="0" w:space="0" w:color="auto"/>
      </w:divBdr>
    </w:div>
    <w:div w:id="518813668">
      <w:bodyDiv w:val="1"/>
      <w:marLeft w:val="0"/>
      <w:marRight w:val="0"/>
      <w:marTop w:val="0"/>
      <w:marBottom w:val="0"/>
      <w:divBdr>
        <w:top w:val="none" w:sz="0" w:space="0" w:color="auto"/>
        <w:left w:val="none" w:sz="0" w:space="0" w:color="auto"/>
        <w:bottom w:val="none" w:sz="0" w:space="0" w:color="auto"/>
        <w:right w:val="none" w:sz="0" w:space="0" w:color="auto"/>
      </w:divBdr>
    </w:div>
    <w:div w:id="548341996">
      <w:bodyDiv w:val="1"/>
      <w:marLeft w:val="0"/>
      <w:marRight w:val="0"/>
      <w:marTop w:val="0"/>
      <w:marBottom w:val="0"/>
      <w:divBdr>
        <w:top w:val="none" w:sz="0" w:space="0" w:color="auto"/>
        <w:left w:val="none" w:sz="0" w:space="0" w:color="auto"/>
        <w:bottom w:val="none" w:sz="0" w:space="0" w:color="auto"/>
        <w:right w:val="none" w:sz="0" w:space="0" w:color="auto"/>
      </w:divBdr>
    </w:div>
    <w:div w:id="564679311">
      <w:bodyDiv w:val="1"/>
      <w:marLeft w:val="0"/>
      <w:marRight w:val="0"/>
      <w:marTop w:val="0"/>
      <w:marBottom w:val="0"/>
      <w:divBdr>
        <w:top w:val="none" w:sz="0" w:space="0" w:color="auto"/>
        <w:left w:val="none" w:sz="0" w:space="0" w:color="auto"/>
        <w:bottom w:val="none" w:sz="0" w:space="0" w:color="auto"/>
        <w:right w:val="none" w:sz="0" w:space="0" w:color="auto"/>
      </w:divBdr>
    </w:div>
    <w:div w:id="692918253">
      <w:bodyDiv w:val="1"/>
      <w:marLeft w:val="0"/>
      <w:marRight w:val="0"/>
      <w:marTop w:val="0"/>
      <w:marBottom w:val="0"/>
      <w:divBdr>
        <w:top w:val="none" w:sz="0" w:space="0" w:color="auto"/>
        <w:left w:val="none" w:sz="0" w:space="0" w:color="auto"/>
        <w:bottom w:val="none" w:sz="0" w:space="0" w:color="auto"/>
        <w:right w:val="none" w:sz="0" w:space="0" w:color="auto"/>
      </w:divBdr>
    </w:div>
    <w:div w:id="745608780">
      <w:bodyDiv w:val="1"/>
      <w:marLeft w:val="0"/>
      <w:marRight w:val="0"/>
      <w:marTop w:val="0"/>
      <w:marBottom w:val="0"/>
      <w:divBdr>
        <w:top w:val="none" w:sz="0" w:space="0" w:color="auto"/>
        <w:left w:val="none" w:sz="0" w:space="0" w:color="auto"/>
        <w:bottom w:val="none" w:sz="0" w:space="0" w:color="auto"/>
        <w:right w:val="none" w:sz="0" w:space="0" w:color="auto"/>
      </w:divBdr>
    </w:div>
    <w:div w:id="778378216">
      <w:bodyDiv w:val="1"/>
      <w:marLeft w:val="0"/>
      <w:marRight w:val="0"/>
      <w:marTop w:val="0"/>
      <w:marBottom w:val="0"/>
      <w:divBdr>
        <w:top w:val="none" w:sz="0" w:space="0" w:color="auto"/>
        <w:left w:val="none" w:sz="0" w:space="0" w:color="auto"/>
        <w:bottom w:val="none" w:sz="0" w:space="0" w:color="auto"/>
        <w:right w:val="none" w:sz="0" w:space="0" w:color="auto"/>
      </w:divBdr>
    </w:div>
    <w:div w:id="883441151">
      <w:bodyDiv w:val="1"/>
      <w:marLeft w:val="0"/>
      <w:marRight w:val="0"/>
      <w:marTop w:val="0"/>
      <w:marBottom w:val="0"/>
      <w:divBdr>
        <w:top w:val="none" w:sz="0" w:space="0" w:color="auto"/>
        <w:left w:val="none" w:sz="0" w:space="0" w:color="auto"/>
        <w:bottom w:val="none" w:sz="0" w:space="0" w:color="auto"/>
        <w:right w:val="none" w:sz="0" w:space="0" w:color="auto"/>
      </w:divBdr>
    </w:div>
    <w:div w:id="885680742">
      <w:bodyDiv w:val="1"/>
      <w:marLeft w:val="0"/>
      <w:marRight w:val="0"/>
      <w:marTop w:val="0"/>
      <w:marBottom w:val="0"/>
      <w:divBdr>
        <w:top w:val="none" w:sz="0" w:space="0" w:color="auto"/>
        <w:left w:val="none" w:sz="0" w:space="0" w:color="auto"/>
        <w:bottom w:val="none" w:sz="0" w:space="0" w:color="auto"/>
        <w:right w:val="none" w:sz="0" w:space="0" w:color="auto"/>
      </w:divBdr>
    </w:div>
    <w:div w:id="918174041">
      <w:bodyDiv w:val="1"/>
      <w:marLeft w:val="0"/>
      <w:marRight w:val="0"/>
      <w:marTop w:val="0"/>
      <w:marBottom w:val="0"/>
      <w:divBdr>
        <w:top w:val="none" w:sz="0" w:space="0" w:color="auto"/>
        <w:left w:val="none" w:sz="0" w:space="0" w:color="auto"/>
        <w:bottom w:val="none" w:sz="0" w:space="0" w:color="auto"/>
        <w:right w:val="none" w:sz="0" w:space="0" w:color="auto"/>
      </w:divBdr>
    </w:div>
    <w:div w:id="1026250563">
      <w:bodyDiv w:val="1"/>
      <w:marLeft w:val="0"/>
      <w:marRight w:val="0"/>
      <w:marTop w:val="0"/>
      <w:marBottom w:val="0"/>
      <w:divBdr>
        <w:top w:val="none" w:sz="0" w:space="0" w:color="auto"/>
        <w:left w:val="none" w:sz="0" w:space="0" w:color="auto"/>
        <w:bottom w:val="none" w:sz="0" w:space="0" w:color="auto"/>
        <w:right w:val="none" w:sz="0" w:space="0" w:color="auto"/>
      </w:divBdr>
    </w:div>
    <w:div w:id="1034229937">
      <w:bodyDiv w:val="1"/>
      <w:marLeft w:val="0"/>
      <w:marRight w:val="0"/>
      <w:marTop w:val="0"/>
      <w:marBottom w:val="0"/>
      <w:divBdr>
        <w:top w:val="none" w:sz="0" w:space="0" w:color="auto"/>
        <w:left w:val="none" w:sz="0" w:space="0" w:color="auto"/>
        <w:bottom w:val="none" w:sz="0" w:space="0" w:color="auto"/>
        <w:right w:val="none" w:sz="0" w:space="0" w:color="auto"/>
      </w:divBdr>
    </w:div>
    <w:div w:id="1084572514">
      <w:bodyDiv w:val="1"/>
      <w:marLeft w:val="0"/>
      <w:marRight w:val="0"/>
      <w:marTop w:val="0"/>
      <w:marBottom w:val="0"/>
      <w:divBdr>
        <w:top w:val="none" w:sz="0" w:space="0" w:color="auto"/>
        <w:left w:val="none" w:sz="0" w:space="0" w:color="auto"/>
        <w:bottom w:val="none" w:sz="0" w:space="0" w:color="auto"/>
        <w:right w:val="none" w:sz="0" w:space="0" w:color="auto"/>
      </w:divBdr>
    </w:div>
    <w:div w:id="1175339115">
      <w:bodyDiv w:val="1"/>
      <w:marLeft w:val="0"/>
      <w:marRight w:val="0"/>
      <w:marTop w:val="0"/>
      <w:marBottom w:val="0"/>
      <w:divBdr>
        <w:top w:val="none" w:sz="0" w:space="0" w:color="auto"/>
        <w:left w:val="none" w:sz="0" w:space="0" w:color="auto"/>
        <w:bottom w:val="none" w:sz="0" w:space="0" w:color="auto"/>
        <w:right w:val="none" w:sz="0" w:space="0" w:color="auto"/>
      </w:divBdr>
    </w:div>
    <w:div w:id="1322201454">
      <w:bodyDiv w:val="1"/>
      <w:marLeft w:val="0"/>
      <w:marRight w:val="0"/>
      <w:marTop w:val="0"/>
      <w:marBottom w:val="0"/>
      <w:divBdr>
        <w:top w:val="none" w:sz="0" w:space="0" w:color="auto"/>
        <w:left w:val="none" w:sz="0" w:space="0" w:color="auto"/>
        <w:bottom w:val="none" w:sz="0" w:space="0" w:color="auto"/>
        <w:right w:val="none" w:sz="0" w:space="0" w:color="auto"/>
      </w:divBdr>
    </w:div>
    <w:div w:id="1344891145">
      <w:bodyDiv w:val="1"/>
      <w:marLeft w:val="0"/>
      <w:marRight w:val="0"/>
      <w:marTop w:val="0"/>
      <w:marBottom w:val="0"/>
      <w:divBdr>
        <w:top w:val="none" w:sz="0" w:space="0" w:color="auto"/>
        <w:left w:val="none" w:sz="0" w:space="0" w:color="auto"/>
        <w:bottom w:val="none" w:sz="0" w:space="0" w:color="auto"/>
        <w:right w:val="none" w:sz="0" w:space="0" w:color="auto"/>
      </w:divBdr>
    </w:div>
    <w:div w:id="1830944866">
      <w:bodyDiv w:val="1"/>
      <w:marLeft w:val="0"/>
      <w:marRight w:val="0"/>
      <w:marTop w:val="0"/>
      <w:marBottom w:val="0"/>
      <w:divBdr>
        <w:top w:val="none" w:sz="0" w:space="0" w:color="auto"/>
        <w:left w:val="none" w:sz="0" w:space="0" w:color="auto"/>
        <w:bottom w:val="none" w:sz="0" w:space="0" w:color="auto"/>
        <w:right w:val="none" w:sz="0" w:space="0" w:color="auto"/>
      </w:divBdr>
    </w:div>
    <w:div w:id="1980959680">
      <w:bodyDiv w:val="1"/>
      <w:marLeft w:val="0"/>
      <w:marRight w:val="0"/>
      <w:marTop w:val="0"/>
      <w:marBottom w:val="0"/>
      <w:divBdr>
        <w:top w:val="none" w:sz="0" w:space="0" w:color="auto"/>
        <w:left w:val="none" w:sz="0" w:space="0" w:color="auto"/>
        <w:bottom w:val="none" w:sz="0" w:space="0" w:color="auto"/>
        <w:right w:val="none" w:sz="0" w:space="0" w:color="auto"/>
      </w:divBdr>
    </w:div>
    <w:div w:id="2032799926">
      <w:bodyDiv w:val="1"/>
      <w:marLeft w:val="0"/>
      <w:marRight w:val="0"/>
      <w:marTop w:val="0"/>
      <w:marBottom w:val="0"/>
      <w:divBdr>
        <w:top w:val="none" w:sz="0" w:space="0" w:color="auto"/>
        <w:left w:val="none" w:sz="0" w:space="0" w:color="auto"/>
        <w:bottom w:val="none" w:sz="0" w:space="0" w:color="auto"/>
        <w:right w:val="none" w:sz="0" w:space="0" w:color="auto"/>
      </w:divBdr>
    </w:div>
    <w:div w:id="2097361487">
      <w:bodyDiv w:val="1"/>
      <w:marLeft w:val="0"/>
      <w:marRight w:val="0"/>
      <w:marTop w:val="0"/>
      <w:marBottom w:val="0"/>
      <w:divBdr>
        <w:top w:val="none" w:sz="0" w:space="0" w:color="auto"/>
        <w:left w:val="none" w:sz="0" w:space="0" w:color="auto"/>
        <w:bottom w:val="none" w:sz="0" w:space="0" w:color="auto"/>
        <w:right w:val="none" w:sz="0" w:space="0" w:color="auto"/>
      </w:divBdr>
    </w:div>
    <w:div w:id="212337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E50F2-5B34-451B-B7DB-030DCD7B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8</Pages>
  <Words>3250</Words>
  <Characters>18855</Characters>
  <Application>Microsoft Office Word</Application>
  <DocSecurity>0</DocSecurity>
  <Lines>157</Lines>
  <Paragraphs>44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Kertu Fedotov</dc:creator>
  <cp:keywords/>
  <dc:description/>
  <cp:lastModifiedBy>Iivika Sale</cp:lastModifiedBy>
  <cp:revision>12</cp:revision>
  <cp:lastPrinted>2024-01-19T11:45:00Z</cp:lastPrinted>
  <dcterms:created xsi:type="dcterms:W3CDTF">2024-05-27T06:44:00Z</dcterms:created>
  <dcterms:modified xsi:type="dcterms:W3CDTF">2024-06-04T13:33:00Z</dcterms:modified>
</cp:coreProperties>
</file>